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80AC1B" w14:textId="77777777" w:rsidR="00B41865" w:rsidRPr="00CC5D7F" w:rsidRDefault="00B41865">
      <w:pPr>
        <w:spacing w:after="0"/>
        <w:jc w:val="center"/>
        <w:rPr>
          <w:rFonts w:ascii="Microsoft JhengHei UI" w:eastAsia="Microsoft JhengHei UI" w:hAnsi="Microsoft JhengHei UI"/>
          <w:b/>
          <w:bCs/>
          <w:color w:val="4472C4" w:themeColor="accent1"/>
          <w:sz w:val="40"/>
          <w:szCs w:val="40"/>
        </w:rPr>
        <w:pPrChange w:id="0" w:author="Anjum, Aisha" w:date="2024-11-22T00:16:00Z" w16du:dateUtc="2024-11-22T00:16:00Z">
          <w:pPr>
            <w:ind w:firstLine="720"/>
            <w:jc w:val="center"/>
          </w:pPr>
        </w:pPrChange>
      </w:pPr>
      <w:r w:rsidRPr="00CC5D7F">
        <w:rPr>
          <w:rFonts w:ascii="Microsoft JhengHei UI" w:eastAsia="Microsoft JhengHei UI" w:hAnsi="Microsoft JhengHei UI"/>
          <w:b/>
          <w:bCs/>
          <w:color w:val="4472C4" w:themeColor="accent1"/>
          <w:sz w:val="40"/>
          <w:szCs w:val="40"/>
        </w:rPr>
        <w:t>REMAP-CAP</w:t>
      </w:r>
    </w:p>
    <w:p w14:paraId="191D66F7" w14:textId="29552B73" w:rsidR="00B41865" w:rsidRPr="001D1110" w:rsidRDefault="00B41865" w:rsidP="00B41865">
      <w:pPr>
        <w:jc w:val="center"/>
        <w:rPr>
          <w:rFonts w:ascii="Calibri" w:hAnsi="Calibri" w:cs="Calibri"/>
          <w:b/>
          <w:sz w:val="40"/>
          <w:szCs w:val="40"/>
        </w:rPr>
      </w:pPr>
      <w:r w:rsidRPr="001D1110">
        <w:rPr>
          <w:rFonts w:ascii="Calibri" w:hAnsi="Calibri" w:cs="Calibri"/>
          <w:b/>
          <w:sz w:val="40"/>
          <w:szCs w:val="40"/>
        </w:rPr>
        <w:t>Telephone Agreement</w:t>
      </w:r>
      <w:ins w:id="1" w:author="Beren Barklam" w:date="2024-11-18T13:48:00Z" w16du:dateUtc="2024-11-18T13:48:00Z">
        <w:r w:rsidR="00A052ED">
          <w:rPr>
            <w:rFonts w:ascii="Calibri" w:hAnsi="Calibri" w:cs="Calibri"/>
            <w:b/>
            <w:sz w:val="40"/>
            <w:szCs w:val="40"/>
          </w:rPr>
          <w:t>/Consent</w:t>
        </w:r>
      </w:ins>
      <w:r w:rsidRPr="001D1110">
        <w:rPr>
          <w:rFonts w:ascii="Calibri" w:hAnsi="Calibri" w:cs="Calibri"/>
          <w:b/>
          <w:sz w:val="40"/>
          <w:szCs w:val="40"/>
        </w:rPr>
        <w:t xml:space="preserve"> Form</w:t>
      </w:r>
    </w:p>
    <w:p w14:paraId="1803E3C8" w14:textId="1670EA05" w:rsidR="00B41865" w:rsidDel="00D00ACD" w:rsidRDefault="00B41865">
      <w:pPr>
        <w:spacing w:after="0" w:line="240" w:lineRule="auto"/>
        <w:jc w:val="both"/>
        <w:rPr>
          <w:del w:id="2" w:author="Anjum, Aisha" w:date="2024-11-22T00:17:00Z" w16du:dateUtc="2024-11-22T00:17:00Z"/>
          <w:rFonts w:ascii="Arial" w:hAnsi="Arial" w:cs="Arial"/>
        </w:rPr>
        <w:pPrChange w:id="3" w:author="Anjum, Aisha" w:date="2024-11-22T00:17:00Z" w16du:dateUtc="2024-11-22T00:17:00Z">
          <w:pPr>
            <w:spacing w:after="0" w:line="240" w:lineRule="auto"/>
            <w:ind w:left="-425"/>
            <w:jc w:val="both"/>
          </w:pPr>
        </w:pPrChange>
      </w:pPr>
    </w:p>
    <w:p w14:paraId="43AC3B5F" w14:textId="77777777" w:rsidR="00E83327" w:rsidRDefault="00B41865" w:rsidP="00B41865">
      <w:pPr>
        <w:spacing w:after="0" w:line="240" w:lineRule="auto"/>
        <w:rPr>
          <w:ins w:id="4" w:author="Beren Barklam" w:date="2024-11-18T13:40:00Z" w16du:dateUtc="2024-11-18T13:40:00Z"/>
          <w:rFonts w:cstheme="minorHAnsi"/>
          <w:sz w:val="24"/>
          <w:szCs w:val="24"/>
        </w:rPr>
      </w:pPr>
      <w:r w:rsidRPr="00B41865">
        <w:rPr>
          <w:rFonts w:cstheme="minorHAnsi"/>
          <w:sz w:val="24"/>
          <w:szCs w:val="24"/>
        </w:rPr>
        <w:t xml:space="preserve">This form is to be used </w:t>
      </w:r>
      <w:r w:rsidR="00812CA6">
        <w:rPr>
          <w:rFonts w:cstheme="minorHAnsi"/>
          <w:sz w:val="24"/>
          <w:szCs w:val="24"/>
        </w:rPr>
        <w:t>in the following circumstances:</w:t>
      </w:r>
    </w:p>
    <w:p w14:paraId="1E2AC5DA" w14:textId="2929CD0D" w:rsidR="00812CA6" w:rsidRDefault="00812CA6" w:rsidP="00B41865">
      <w:pPr>
        <w:spacing w:after="0" w:line="240" w:lineRule="auto"/>
        <w:rPr>
          <w:rFonts w:cstheme="minorHAnsi"/>
          <w:sz w:val="24"/>
          <w:szCs w:val="24"/>
        </w:rPr>
      </w:pPr>
      <w:del w:id="5" w:author="Beren Barklam" w:date="2024-11-18T13:39:00Z" w16du:dateUtc="2024-11-18T13:39:00Z">
        <w:r w:rsidDel="00E83327">
          <w:rPr>
            <w:rFonts w:cstheme="minorHAnsi"/>
            <w:sz w:val="24"/>
            <w:szCs w:val="24"/>
          </w:rPr>
          <w:delText xml:space="preserve">- </w:delText>
        </w:r>
      </w:del>
    </w:p>
    <w:p w14:paraId="68461F29" w14:textId="4D78081C" w:rsidR="00B41865" w:rsidRPr="00BA10E7" w:rsidRDefault="00B41865" w:rsidP="00812CA6">
      <w:pPr>
        <w:pStyle w:val="ListParagraph"/>
        <w:numPr>
          <w:ilvl w:val="0"/>
          <w:numId w:val="1"/>
        </w:numPr>
        <w:spacing w:after="0" w:line="240" w:lineRule="auto"/>
        <w:rPr>
          <w:rFonts w:eastAsia="Microsoft JhengHei UI" w:cstheme="minorHAnsi"/>
          <w:b/>
          <w:bCs/>
          <w:color w:val="4472C4" w:themeColor="accent1"/>
          <w:sz w:val="40"/>
          <w:szCs w:val="40"/>
        </w:rPr>
      </w:pPr>
      <w:del w:id="6" w:author="Beren Barklam" w:date="2024-11-18T13:39:00Z" w16du:dateUtc="2024-11-18T13:39:00Z">
        <w:r w:rsidRPr="00BA10E7" w:rsidDel="00E83327">
          <w:rPr>
            <w:rFonts w:cstheme="minorHAnsi"/>
            <w:sz w:val="24"/>
            <w:szCs w:val="24"/>
          </w:rPr>
          <w:delText>i</w:delText>
        </w:r>
      </w:del>
      <w:ins w:id="7" w:author="Beren Barklam" w:date="2024-11-18T13:39:00Z" w16du:dateUtc="2024-11-18T13:39:00Z">
        <w:r w:rsidR="00E83327">
          <w:rPr>
            <w:rFonts w:cstheme="minorHAnsi"/>
            <w:sz w:val="24"/>
            <w:szCs w:val="24"/>
          </w:rPr>
          <w:t>I</w:t>
        </w:r>
      </w:ins>
      <w:r w:rsidRPr="00BA10E7">
        <w:rPr>
          <w:rFonts w:cstheme="minorHAnsi"/>
          <w:sz w:val="24"/>
          <w:szCs w:val="24"/>
        </w:rPr>
        <w:t xml:space="preserve">f a patient fulfils the </w:t>
      </w:r>
      <w:ins w:id="8" w:author="Beren Barklam" w:date="2024-11-18T13:40:00Z" w16du:dateUtc="2024-11-18T13:40:00Z">
        <w:r w:rsidR="00A93969">
          <w:rPr>
            <w:rFonts w:cstheme="minorHAnsi"/>
            <w:sz w:val="24"/>
            <w:szCs w:val="24"/>
          </w:rPr>
          <w:t xml:space="preserve">eligibility </w:t>
        </w:r>
      </w:ins>
      <w:r w:rsidRPr="00BA10E7">
        <w:rPr>
          <w:rFonts w:cstheme="minorHAnsi"/>
          <w:sz w:val="24"/>
          <w:szCs w:val="24"/>
        </w:rPr>
        <w:t xml:space="preserve">criteria for </w:t>
      </w:r>
      <w:del w:id="9" w:author="Beren Barklam" w:date="2024-11-18T13:40:00Z" w16du:dateUtc="2024-11-18T13:40:00Z">
        <w:r w:rsidRPr="00BA10E7" w:rsidDel="00A93969">
          <w:rPr>
            <w:rFonts w:cstheme="minorHAnsi"/>
            <w:sz w:val="24"/>
            <w:szCs w:val="24"/>
          </w:rPr>
          <w:delText xml:space="preserve">inclusion in </w:delText>
        </w:r>
      </w:del>
      <w:r w:rsidRPr="00220A1C">
        <w:rPr>
          <w:rFonts w:cstheme="minorHAnsi"/>
          <w:sz w:val="24"/>
          <w:szCs w:val="24"/>
        </w:rPr>
        <w:t>the</w:t>
      </w:r>
      <w:r w:rsidRPr="00220A1C">
        <w:rPr>
          <w:rFonts w:asciiTheme="majorHAnsi" w:hAnsiTheme="majorHAnsi" w:cstheme="majorHAnsi"/>
          <w:sz w:val="24"/>
          <w:szCs w:val="24"/>
        </w:rPr>
        <w:t xml:space="preserve"> </w:t>
      </w:r>
      <w:del w:id="10" w:author="Beren Barklam" w:date="2024-11-18T13:39:00Z" w16du:dateUtc="2024-11-18T13:39:00Z">
        <w:r w:rsidRPr="00220A1C" w:rsidDel="00E83327">
          <w:rPr>
            <w:rFonts w:ascii="Microsoft JhengHei UI" w:eastAsia="Microsoft JhengHei UI" w:hAnsi="Microsoft JhengHei UI"/>
            <w:b/>
            <w:bCs/>
            <w:sz w:val="24"/>
            <w:szCs w:val="24"/>
            <w:rPrChange w:id="11" w:author="Beren Barklam" w:date="2024-11-18T13:58:00Z" w16du:dateUtc="2024-11-18T13:58:00Z">
              <w:rPr>
                <w:rFonts w:ascii="Microsoft JhengHei UI" w:eastAsia="Microsoft JhengHei UI" w:hAnsi="Microsoft JhengHei UI"/>
                <w:b/>
                <w:bCs/>
                <w:color w:val="4472C4" w:themeColor="accent1"/>
                <w:sz w:val="24"/>
                <w:szCs w:val="24"/>
              </w:rPr>
            </w:rPrChange>
          </w:rPr>
          <w:delText xml:space="preserve">REMAP-CAP </w:delText>
        </w:r>
        <w:r w:rsidRPr="00220A1C" w:rsidDel="00E83327">
          <w:rPr>
            <w:rFonts w:cstheme="minorHAnsi"/>
            <w:sz w:val="24"/>
            <w:szCs w:val="24"/>
          </w:rPr>
          <w:delText>Trial</w:delText>
        </w:r>
      </w:del>
      <w:ins w:id="12" w:author="Beren Barklam" w:date="2024-11-18T13:39:00Z" w16du:dateUtc="2024-11-18T13:39:00Z">
        <w:r w:rsidR="00E83327" w:rsidRPr="00220A1C">
          <w:rPr>
            <w:rFonts w:eastAsia="Microsoft JhengHei UI" w:cstheme="minorHAnsi"/>
            <w:b/>
            <w:bCs/>
            <w:sz w:val="24"/>
            <w:szCs w:val="24"/>
            <w:rPrChange w:id="13" w:author="Beren Barklam" w:date="2024-11-18T13:58:00Z" w16du:dateUtc="2024-11-18T13:58:00Z">
              <w:rPr>
                <w:rFonts w:ascii="Microsoft JhengHei UI" w:eastAsia="Microsoft JhengHei UI" w:hAnsi="Microsoft JhengHei UI"/>
                <w:b/>
                <w:bCs/>
                <w:color w:val="4472C4" w:themeColor="accent1"/>
                <w:sz w:val="24"/>
                <w:szCs w:val="24"/>
              </w:rPr>
            </w:rPrChange>
          </w:rPr>
          <w:t>REMAP-CAP trial</w:t>
        </w:r>
      </w:ins>
      <w:r w:rsidRPr="00220A1C">
        <w:rPr>
          <w:rFonts w:cstheme="minorHAnsi"/>
          <w:sz w:val="24"/>
          <w:szCs w:val="24"/>
        </w:rPr>
        <w:t xml:space="preserve"> and </w:t>
      </w:r>
      <w:r w:rsidRPr="00E83327">
        <w:rPr>
          <w:rFonts w:cstheme="minorHAnsi"/>
          <w:sz w:val="24"/>
          <w:szCs w:val="24"/>
        </w:rPr>
        <w:t xml:space="preserve">has </w:t>
      </w:r>
      <w:r w:rsidRPr="00BA10E7">
        <w:rPr>
          <w:rFonts w:cstheme="minorHAnsi"/>
          <w:sz w:val="24"/>
          <w:szCs w:val="24"/>
        </w:rPr>
        <w:t>a Personal Legal Representative (</w:t>
      </w:r>
      <w:r w:rsidRPr="00A93969">
        <w:rPr>
          <w:rFonts w:cstheme="minorHAnsi"/>
          <w:i/>
          <w:iCs/>
          <w:sz w:val="24"/>
          <w:szCs w:val="24"/>
          <w:rPrChange w:id="14" w:author="Beren Barklam" w:date="2024-11-18T13:40:00Z" w16du:dateUtc="2024-11-18T13:40:00Z">
            <w:rPr>
              <w:rFonts w:cstheme="minorHAnsi"/>
              <w:sz w:val="24"/>
              <w:szCs w:val="24"/>
            </w:rPr>
          </w:rPrChange>
        </w:rPr>
        <w:t>England/Wales</w:t>
      </w:r>
      <w:r w:rsidR="009C6A10" w:rsidRPr="00A93969">
        <w:rPr>
          <w:rFonts w:cstheme="minorHAnsi"/>
          <w:i/>
          <w:iCs/>
          <w:sz w:val="24"/>
          <w:szCs w:val="24"/>
          <w:rPrChange w:id="15" w:author="Beren Barklam" w:date="2024-11-18T13:40:00Z" w16du:dateUtc="2024-11-18T13:40:00Z">
            <w:rPr>
              <w:rFonts w:cstheme="minorHAnsi"/>
              <w:sz w:val="24"/>
              <w:szCs w:val="24"/>
            </w:rPr>
          </w:rPrChange>
        </w:rPr>
        <w:t>/Northern Ireland</w:t>
      </w:r>
      <w:r w:rsidRPr="00BA10E7">
        <w:rPr>
          <w:rFonts w:cstheme="minorHAnsi"/>
          <w:sz w:val="24"/>
          <w:szCs w:val="24"/>
        </w:rPr>
        <w:t>) or Nearest Relative/Guardian/Welfare Attorney (</w:t>
      </w:r>
      <w:r w:rsidRPr="00A93969">
        <w:rPr>
          <w:rFonts w:cstheme="minorHAnsi"/>
          <w:i/>
          <w:iCs/>
          <w:sz w:val="24"/>
          <w:szCs w:val="24"/>
          <w:rPrChange w:id="16" w:author="Beren Barklam" w:date="2024-11-18T13:40:00Z" w16du:dateUtc="2024-11-18T13:40:00Z">
            <w:rPr>
              <w:rFonts w:cstheme="minorHAnsi"/>
              <w:sz w:val="24"/>
              <w:szCs w:val="24"/>
            </w:rPr>
          </w:rPrChange>
        </w:rPr>
        <w:t>Scotland</w:t>
      </w:r>
      <w:r w:rsidRPr="00BA10E7">
        <w:rPr>
          <w:rFonts w:cstheme="minorHAnsi"/>
          <w:sz w:val="24"/>
          <w:szCs w:val="24"/>
        </w:rPr>
        <w:t>) who can give</w:t>
      </w:r>
      <w:ins w:id="17" w:author="Beren Barklam" w:date="2024-11-18T13:41:00Z" w16du:dateUtc="2024-11-18T13:41:00Z">
        <w:r w:rsidR="00D64DCB">
          <w:rPr>
            <w:rFonts w:cstheme="minorHAnsi"/>
            <w:sz w:val="24"/>
            <w:szCs w:val="24"/>
          </w:rPr>
          <w:t xml:space="preserve"> their</w:t>
        </w:r>
      </w:ins>
      <w:r w:rsidRPr="00BA10E7">
        <w:rPr>
          <w:rFonts w:cstheme="minorHAnsi"/>
          <w:sz w:val="24"/>
          <w:szCs w:val="24"/>
        </w:rPr>
        <w:t xml:space="preserve"> opinion</w:t>
      </w:r>
      <w:ins w:id="18" w:author="Beren Barklam" w:date="2024-11-18T13:41:00Z" w16du:dateUtc="2024-11-18T13:41:00Z">
        <w:r w:rsidR="00A93969">
          <w:rPr>
            <w:rFonts w:cstheme="minorHAnsi"/>
            <w:sz w:val="24"/>
            <w:szCs w:val="24"/>
          </w:rPr>
          <w:t xml:space="preserve"> or </w:t>
        </w:r>
      </w:ins>
      <w:del w:id="19" w:author="Beren Barklam" w:date="2024-11-18T13:41:00Z" w16du:dateUtc="2024-11-18T13:41:00Z">
        <w:r w:rsidRPr="00BA10E7" w:rsidDel="00A93969">
          <w:rPr>
            <w:rFonts w:cstheme="minorHAnsi"/>
            <w:sz w:val="24"/>
            <w:szCs w:val="24"/>
          </w:rPr>
          <w:delText>/</w:delText>
        </w:r>
      </w:del>
      <w:r w:rsidRPr="00BA10E7">
        <w:rPr>
          <w:rFonts w:cstheme="minorHAnsi"/>
          <w:sz w:val="24"/>
          <w:szCs w:val="24"/>
        </w:rPr>
        <w:t xml:space="preserve">advice on </w:t>
      </w:r>
      <w:del w:id="20" w:author="Beren Barklam" w:date="2024-11-18T13:40:00Z" w16du:dateUtc="2024-11-18T13:40:00Z">
        <w:r w:rsidRPr="00BA10E7" w:rsidDel="00A93969">
          <w:rPr>
            <w:rFonts w:cstheme="minorHAnsi"/>
            <w:sz w:val="24"/>
            <w:szCs w:val="24"/>
          </w:rPr>
          <w:delText xml:space="preserve">their </w:delText>
        </w:r>
      </w:del>
      <w:ins w:id="21" w:author="Beren Barklam" w:date="2024-11-18T13:40:00Z" w16du:dateUtc="2024-11-18T13:40:00Z">
        <w:r w:rsidR="00A93969">
          <w:rPr>
            <w:rFonts w:cstheme="minorHAnsi"/>
            <w:sz w:val="24"/>
            <w:szCs w:val="24"/>
          </w:rPr>
          <w:t>the patient’s</w:t>
        </w:r>
        <w:r w:rsidR="00A93969" w:rsidRPr="00BA10E7">
          <w:rPr>
            <w:rFonts w:cstheme="minorHAnsi"/>
            <w:sz w:val="24"/>
            <w:szCs w:val="24"/>
          </w:rPr>
          <w:t xml:space="preserve"> </w:t>
        </w:r>
      </w:ins>
      <w:r w:rsidRPr="00BA10E7">
        <w:rPr>
          <w:rFonts w:cstheme="minorHAnsi"/>
          <w:sz w:val="24"/>
          <w:szCs w:val="24"/>
        </w:rPr>
        <w:t>behalf, but this person will not be available on site to provide written agreement during the trial timeline for inclusion.</w:t>
      </w:r>
    </w:p>
    <w:p w14:paraId="68C7C11E" w14:textId="38DC9663" w:rsidR="00E62C34" w:rsidRPr="00BA10E7" w:rsidRDefault="00812CA6" w:rsidP="00812CA6">
      <w:pPr>
        <w:pStyle w:val="ListParagraph"/>
        <w:numPr>
          <w:ilvl w:val="0"/>
          <w:numId w:val="1"/>
        </w:numPr>
        <w:spacing w:after="0" w:line="240" w:lineRule="auto"/>
        <w:rPr>
          <w:rFonts w:eastAsia="Microsoft JhengHei UI" w:cstheme="minorHAnsi"/>
          <w:b/>
          <w:bCs/>
          <w:color w:val="4472C4" w:themeColor="accent1"/>
          <w:sz w:val="40"/>
          <w:szCs w:val="40"/>
        </w:rPr>
      </w:pPr>
      <w:r>
        <w:rPr>
          <w:rFonts w:cstheme="minorHAnsi"/>
          <w:sz w:val="24"/>
          <w:szCs w:val="24"/>
        </w:rPr>
        <w:t xml:space="preserve">If the patient has been discharged from hospital </w:t>
      </w:r>
      <w:r w:rsidR="001C20A9">
        <w:rPr>
          <w:rFonts w:cstheme="minorHAnsi"/>
          <w:sz w:val="24"/>
          <w:szCs w:val="24"/>
        </w:rPr>
        <w:t>promptly prior to providing written retrospective consent</w:t>
      </w:r>
      <w:r w:rsidR="00E62C34">
        <w:rPr>
          <w:rFonts w:cstheme="minorHAnsi"/>
          <w:sz w:val="24"/>
          <w:szCs w:val="24"/>
        </w:rPr>
        <w:t>,</w:t>
      </w:r>
      <w:r w:rsidR="001C20A9">
        <w:rPr>
          <w:rFonts w:cstheme="minorHAnsi"/>
          <w:sz w:val="24"/>
          <w:szCs w:val="24"/>
        </w:rPr>
        <w:t xml:space="preserve"> </w:t>
      </w:r>
      <w:r w:rsidR="00F96FEA">
        <w:rPr>
          <w:rFonts w:cstheme="minorHAnsi"/>
          <w:sz w:val="24"/>
          <w:szCs w:val="24"/>
        </w:rPr>
        <w:t xml:space="preserve">then this form can be used when contacting the patient via telephone to </w:t>
      </w:r>
      <w:r w:rsidR="00014045">
        <w:rPr>
          <w:rFonts w:cstheme="minorHAnsi"/>
          <w:sz w:val="24"/>
          <w:szCs w:val="24"/>
        </w:rPr>
        <w:t xml:space="preserve">explain the study </w:t>
      </w:r>
      <w:r w:rsidR="00E62C34">
        <w:rPr>
          <w:rFonts w:cstheme="minorHAnsi"/>
          <w:sz w:val="24"/>
          <w:szCs w:val="24"/>
        </w:rPr>
        <w:t xml:space="preserve">and answer any questions. </w:t>
      </w:r>
    </w:p>
    <w:p w14:paraId="652647E0" w14:textId="77777777" w:rsidR="00B41865" w:rsidRPr="00C3008B" w:rsidRDefault="00B41865" w:rsidP="00B41865">
      <w:pPr>
        <w:spacing w:after="0" w:line="240" w:lineRule="auto"/>
        <w:ind w:right="-144"/>
        <w:jc w:val="both"/>
        <w:rPr>
          <w:rFonts w:asciiTheme="majorHAnsi" w:hAnsiTheme="majorHAnsi" w:cstheme="majorHAnsi"/>
          <w:sz w:val="24"/>
          <w:szCs w:val="24"/>
        </w:rPr>
      </w:pPr>
    </w:p>
    <w:p w14:paraId="08A0505E" w14:textId="7AC5A67A" w:rsidR="00B41865" w:rsidRPr="00B41865" w:rsidRDefault="00B41865">
      <w:pPr>
        <w:spacing w:after="0" w:line="240" w:lineRule="auto"/>
        <w:ind w:right="-144"/>
        <w:rPr>
          <w:rFonts w:cstheme="minorHAnsi"/>
          <w:sz w:val="24"/>
          <w:szCs w:val="24"/>
        </w:rPr>
        <w:pPrChange w:id="22" w:author="Beren Barklam" w:date="2024-11-18T13:44:00Z" w16du:dateUtc="2024-11-18T13:44:00Z">
          <w:pPr>
            <w:spacing w:after="0" w:line="240" w:lineRule="auto"/>
            <w:ind w:right="-144"/>
            <w:jc w:val="both"/>
          </w:pPr>
        </w:pPrChange>
      </w:pPr>
      <w:r w:rsidRPr="00B41865">
        <w:rPr>
          <w:rFonts w:cstheme="minorHAnsi"/>
          <w:sz w:val="24"/>
          <w:szCs w:val="24"/>
        </w:rPr>
        <w:t>To enable agreement/opinion to take place, the PI or designee (as delegated this duty on the Delegation Log), may contact</w:t>
      </w:r>
      <w:bookmarkStart w:id="23" w:name="_Hlk51755661"/>
      <w:r w:rsidRPr="00B41865">
        <w:rPr>
          <w:rFonts w:cstheme="minorHAnsi"/>
          <w:sz w:val="24"/>
          <w:szCs w:val="24"/>
        </w:rPr>
        <w:t xml:space="preserve"> the Personal Legal Representative (</w:t>
      </w:r>
      <w:r w:rsidRPr="008161FE">
        <w:rPr>
          <w:rFonts w:cstheme="minorHAnsi"/>
          <w:i/>
          <w:iCs/>
          <w:sz w:val="24"/>
          <w:szCs w:val="24"/>
          <w:rPrChange w:id="24" w:author="Beren Barklam" w:date="2024-11-18T13:44:00Z" w16du:dateUtc="2024-11-18T13:44:00Z">
            <w:rPr>
              <w:rFonts w:cstheme="minorHAnsi"/>
              <w:sz w:val="24"/>
              <w:szCs w:val="24"/>
            </w:rPr>
          </w:rPrChange>
        </w:rPr>
        <w:t>England/Wales</w:t>
      </w:r>
      <w:r w:rsidR="00397ADA" w:rsidRPr="008161FE">
        <w:rPr>
          <w:rFonts w:cstheme="minorHAnsi"/>
          <w:i/>
          <w:iCs/>
          <w:sz w:val="24"/>
          <w:szCs w:val="24"/>
          <w:rPrChange w:id="25" w:author="Beren Barklam" w:date="2024-11-18T13:44:00Z" w16du:dateUtc="2024-11-18T13:44:00Z">
            <w:rPr>
              <w:rFonts w:cstheme="minorHAnsi"/>
              <w:sz w:val="24"/>
              <w:szCs w:val="24"/>
            </w:rPr>
          </w:rPrChange>
        </w:rPr>
        <w:t>/Northern</w:t>
      </w:r>
      <w:r w:rsidR="00590556" w:rsidRPr="008161FE">
        <w:rPr>
          <w:rFonts w:cstheme="minorHAnsi"/>
          <w:i/>
          <w:iCs/>
          <w:sz w:val="24"/>
          <w:szCs w:val="24"/>
          <w:rPrChange w:id="26" w:author="Beren Barklam" w:date="2024-11-18T13:44:00Z" w16du:dateUtc="2024-11-18T13:44:00Z">
            <w:rPr>
              <w:rFonts w:cstheme="minorHAnsi"/>
              <w:sz w:val="24"/>
              <w:szCs w:val="24"/>
            </w:rPr>
          </w:rPrChange>
        </w:rPr>
        <w:t xml:space="preserve"> </w:t>
      </w:r>
      <w:r w:rsidR="00397ADA" w:rsidRPr="008161FE">
        <w:rPr>
          <w:rFonts w:cstheme="minorHAnsi"/>
          <w:i/>
          <w:iCs/>
          <w:sz w:val="24"/>
          <w:szCs w:val="24"/>
          <w:rPrChange w:id="27" w:author="Beren Barklam" w:date="2024-11-18T13:44:00Z" w16du:dateUtc="2024-11-18T13:44:00Z">
            <w:rPr>
              <w:rFonts w:cstheme="minorHAnsi"/>
              <w:sz w:val="24"/>
              <w:szCs w:val="24"/>
            </w:rPr>
          </w:rPrChange>
        </w:rPr>
        <w:t>Ireland</w:t>
      </w:r>
      <w:r w:rsidRPr="00B41865">
        <w:rPr>
          <w:rFonts w:cstheme="minorHAnsi"/>
          <w:sz w:val="24"/>
          <w:szCs w:val="24"/>
        </w:rPr>
        <w:t>)</w:t>
      </w:r>
      <w:r w:rsidR="00014045">
        <w:rPr>
          <w:rFonts w:cstheme="minorHAnsi"/>
          <w:sz w:val="24"/>
          <w:szCs w:val="24"/>
        </w:rPr>
        <w:t xml:space="preserve">, </w:t>
      </w:r>
      <w:r w:rsidRPr="00B41865">
        <w:rPr>
          <w:rFonts w:cstheme="minorHAnsi"/>
          <w:sz w:val="24"/>
          <w:szCs w:val="24"/>
        </w:rPr>
        <w:t xml:space="preserve">Nearest </w:t>
      </w:r>
      <w:bookmarkEnd w:id="23"/>
      <w:r w:rsidRPr="00B41865">
        <w:rPr>
          <w:rFonts w:cstheme="minorHAnsi"/>
          <w:sz w:val="24"/>
          <w:szCs w:val="24"/>
        </w:rPr>
        <w:t>Relative/Guardian/Welfare Attorney (</w:t>
      </w:r>
      <w:r w:rsidRPr="008161FE">
        <w:rPr>
          <w:rFonts w:cstheme="minorHAnsi"/>
          <w:i/>
          <w:iCs/>
          <w:sz w:val="24"/>
          <w:szCs w:val="24"/>
          <w:rPrChange w:id="28" w:author="Beren Barklam" w:date="2024-11-18T13:44:00Z" w16du:dateUtc="2024-11-18T13:44:00Z">
            <w:rPr>
              <w:rFonts w:cstheme="minorHAnsi"/>
              <w:sz w:val="24"/>
              <w:szCs w:val="24"/>
            </w:rPr>
          </w:rPrChange>
        </w:rPr>
        <w:t>Scotland</w:t>
      </w:r>
      <w:r w:rsidRPr="00B41865">
        <w:rPr>
          <w:rFonts w:cstheme="minorHAnsi"/>
          <w:sz w:val="24"/>
          <w:szCs w:val="24"/>
        </w:rPr>
        <w:t>)</w:t>
      </w:r>
      <w:ins w:id="29" w:author="Beren Barklam" w:date="2024-11-18T13:44:00Z" w16du:dateUtc="2024-11-18T13:44:00Z">
        <w:r w:rsidR="008161FE">
          <w:rPr>
            <w:rFonts w:cstheme="minorHAnsi"/>
            <w:sz w:val="24"/>
            <w:szCs w:val="24"/>
          </w:rPr>
          <w:t>,</w:t>
        </w:r>
      </w:ins>
      <w:r w:rsidRPr="00B41865">
        <w:rPr>
          <w:rFonts w:cstheme="minorHAnsi"/>
          <w:sz w:val="24"/>
          <w:szCs w:val="24"/>
        </w:rPr>
        <w:t xml:space="preserve"> </w:t>
      </w:r>
      <w:r w:rsidR="00014045">
        <w:rPr>
          <w:rFonts w:cstheme="minorHAnsi"/>
          <w:sz w:val="24"/>
          <w:szCs w:val="24"/>
        </w:rPr>
        <w:t xml:space="preserve">or patient </w:t>
      </w:r>
      <w:r w:rsidRPr="00B41865">
        <w:rPr>
          <w:rFonts w:cstheme="minorHAnsi"/>
          <w:sz w:val="24"/>
          <w:szCs w:val="24"/>
        </w:rPr>
        <w:t xml:space="preserve">by telephone. This telephone contact must be witnessed by a second member of staff who may be a member of the site study team or site medical staff. This witness must sign as indicated below.  </w:t>
      </w:r>
    </w:p>
    <w:p w14:paraId="0937E085" w14:textId="77777777" w:rsidR="00B41865" w:rsidRDefault="00B41865" w:rsidP="00B41865">
      <w:pPr>
        <w:spacing w:after="0" w:line="240" w:lineRule="auto"/>
        <w:ind w:left="1004" w:right="-144"/>
        <w:jc w:val="both"/>
        <w:rPr>
          <w:rFonts w:asciiTheme="majorHAnsi" w:hAnsiTheme="majorHAnsi" w:cstheme="majorHAns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5249"/>
      </w:tblGrid>
      <w:tr w:rsidR="00B41865" w:rsidRPr="00B41865" w14:paraId="34964E61" w14:textId="77777777" w:rsidTr="00DC0947">
        <w:tc>
          <w:tcPr>
            <w:tcW w:w="4811" w:type="dxa"/>
          </w:tcPr>
          <w:p w14:paraId="3FAD14E6" w14:textId="2C1EAD24" w:rsidR="00B41865" w:rsidRPr="00B41865" w:rsidRDefault="00B41865" w:rsidP="00DC0947">
            <w:pPr>
              <w:rPr>
                <w:rFonts w:cstheme="minorHAnsi"/>
                <w:b/>
                <w:bCs/>
                <w:sz w:val="24"/>
                <w:szCs w:val="24"/>
              </w:rPr>
            </w:pPr>
            <w:del w:id="30" w:author="Beren Barklam" w:date="2024-11-18T13:45:00Z" w16du:dateUtc="2024-11-18T13:45:00Z">
              <w:r w:rsidRPr="00B41865" w:rsidDel="003D376A">
                <w:rPr>
                  <w:rFonts w:cstheme="minorHAnsi"/>
                  <w:b/>
                  <w:bCs/>
                  <w:sz w:val="24"/>
                  <w:szCs w:val="24"/>
                </w:rPr>
                <w:delText>Centre</w:delText>
              </w:r>
            </w:del>
            <w:ins w:id="31" w:author="Beren Barklam" w:date="2024-11-18T13:44:00Z" w16du:dateUtc="2024-11-18T13:44:00Z">
              <w:r w:rsidR="008161FE">
                <w:rPr>
                  <w:rFonts w:cstheme="minorHAnsi"/>
                  <w:b/>
                  <w:bCs/>
                  <w:sz w:val="24"/>
                  <w:szCs w:val="24"/>
                </w:rPr>
                <w:t>Site</w:t>
              </w:r>
            </w:ins>
            <w:r w:rsidRPr="00B41865">
              <w:rPr>
                <w:rFonts w:cstheme="minorHAnsi"/>
                <w:b/>
                <w:bCs/>
                <w:sz w:val="24"/>
                <w:szCs w:val="24"/>
              </w:rPr>
              <w:t xml:space="preserve"> Number:</w:t>
            </w:r>
          </w:p>
        </w:tc>
        <w:tc>
          <w:tcPr>
            <w:tcW w:w="5249" w:type="dxa"/>
          </w:tcPr>
          <w:p w14:paraId="0A7E81C1" w14:textId="77777777" w:rsidR="00B41865" w:rsidRDefault="00B41865" w:rsidP="00DC094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6E079970" w14:textId="5211A89D" w:rsidR="00B41865" w:rsidRPr="00B41865" w:rsidRDefault="00B41865" w:rsidP="00DC094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B41865" w:rsidRPr="00B41865" w14:paraId="3EAE5715" w14:textId="77777777" w:rsidTr="00DC0947">
        <w:tc>
          <w:tcPr>
            <w:tcW w:w="4811" w:type="dxa"/>
          </w:tcPr>
          <w:p w14:paraId="0549C046" w14:textId="733D82AB" w:rsidR="00B41865" w:rsidRPr="00B41865" w:rsidRDefault="00B41865" w:rsidP="00DC0947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B41865">
              <w:rPr>
                <w:rFonts w:cstheme="minorHAnsi"/>
                <w:b/>
                <w:bCs/>
                <w:sz w:val="24"/>
                <w:szCs w:val="24"/>
              </w:rPr>
              <w:t xml:space="preserve">Patient </w:t>
            </w:r>
            <w:del w:id="32" w:author="Beren Barklam" w:date="2024-11-18T13:55:00Z" w16du:dateUtc="2024-11-18T13:55:00Z">
              <w:r w:rsidRPr="00B41865" w:rsidDel="00567B25">
                <w:rPr>
                  <w:rFonts w:cstheme="minorHAnsi"/>
                  <w:b/>
                  <w:bCs/>
                  <w:sz w:val="24"/>
                  <w:szCs w:val="24"/>
                </w:rPr>
                <w:delText>Number</w:delText>
              </w:r>
            </w:del>
            <w:ins w:id="33" w:author="Beren Barklam" w:date="2024-11-18T13:55:00Z" w16du:dateUtc="2024-11-18T13:55:00Z">
              <w:r w:rsidR="00567B25">
                <w:rPr>
                  <w:rFonts w:cstheme="minorHAnsi"/>
                  <w:b/>
                  <w:bCs/>
                  <w:sz w:val="24"/>
                  <w:szCs w:val="24"/>
                </w:rPr>
                <w:t>Study ID</w:t>
              </w:r>
            </w:ins>
            <w:r w:rsidRPr="00B41865">
              <w:rPr>
                <w:rFonts w:cstheme="minorHAnsi"/>
                <w:b/>
                <w:bCs/>
                <w:sz w:val="24"/>
                <w:szCs w:val="24"/>
              </w:rPr>
              <w:t xml:space="preserve">: </w:t>
            </w:r>
          </w:p>
        </w:tc>
        <w:tc>
          <w:tcPr>
            <w:tcW w:w="5249" w:type="dxa"/>
          </w:tcPr>
          <w:p w14:paraId="08F39874" w14:textId="77777777" w:rsidR="00B41865" w:rsidRDefault="00B41865" w:rsidP="00DC094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7961F985" w14:textId="3244801D" w:rsidR="00B41865" w:rsidRPr="00B41865" w:rsidRDefault="00B41865" w:rsidP="00DC094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B41865" w:rsidRPr="00B41865" w14:paraId="5ABE7D6E" w14:textId="77777777" w:rsidTr="00DC0947">
        <w:tc>
          <w:tcPr>
            <w:tcW w:w="4811" w:type="dxa"/>
          </w:tcPr>
          <w:p w14:paraId="2A051D20" w14:textId="77777777" w:rsidR="00B41865" w:rsidRDefault="00B41865" w:rsidP="00DC0947">
            <w:pPr>
              <w:spacing w:after="60"/>
              <w:rPr>
                <w:ins w:id="34" w:author="Beren Barklam" w:date="2024-11-18T13:45:00Z" w16du:dateUtc="2024-11-18T13:45:00Z"/>
                <w:rFonts w:cstheme="minorHAnsi"/>
                <w:b/>
                <w:bCs/>
                <w:sz w:val="24"/>
                <w:szCs w:val="24"/>
              </w:rPr>
            </w:pPr>
            <w:r w:rsidRPr="00B41865">
              <w:rPr>
                <w:rFonts w:cstheme="minorHAnsi"/>
                <w:b/>
                <w:bCs/>
                <w:sz w:val="24"/>
                <w:szCs w:val="24"/>
              </w:rPr>
              <w:t>Name of Principal Investigator:</w:t>
            </w:r>
          </w:p>
          <w:p w14:paraId="414F8C88" w14:textId="3DC28CDF" w:rsidR="003D376A" w:rsidRPr="003D376A" w:rsidRDefault="003D376A" w:rsidP="00DC0947">
            <w:pPr>
              <w:spacing w:after="60"/>
              <w:rPr>
                <w:rFonts w:cstheme="minorHAnsi"/>
                <w:sz w:val="24"/>
                <w:szCs w:val="24"/>
                <w:rPrChange w:id="35" w:author="Beren Barklam" w:date="2024-11-18T13:45:00Z" w16du:dateUtc="2024-11-18T13:45:00Z">
                  <w:rPr>
                    <w:rFonts w:cstheme="minorHAnsi"/>
                    <w:b/>
                    <w:bCs/>
                    <w:sz w:val="24"/>
                    <w:szCs w:val="24"/>
                  </w:rPr>
                </w:rPrChange>
              </w:rPr>
            </w:pPr>
            <w:ins w:id="36" w:author="Beren Barklam" w:date="2024-11-18T13:45:00Z" w16du:dateUtc="2024-11-18T13:45:00Z">
              <w:r w:rsidRPr="003D376A">
                <w:rPr>
                  <w:rFonts w:cstheme="minorHAnsi"/>
                  <w:sz w:val="24"/>
                  <w:szCs w:val="24"/>
                  <w:rPrChange w:id="37" w:author="Beren Barklam" w:date="2024-11-18T13:45:00Z" w16du:dateUtc="2024-11-18T13:45:00Z">
                    <w:rPr>
                      <w:rFonts w:cstheme="minorHAnsi"/>
                      <w:b/>
                      <w:bCs/>
                      <w:sz w:val="24"/>
                      <w:szCs w:val="24"/>
                    </w:rPr>
                  </w:rPrChange>
                </w:rPr>
                <w:t>(use CAPITALS)</w:t>
              </w:r>
            </w:ins>
          </w:p>
        </w:tc>
        <w:tc>
          <w:tcPr>
            <w:tcW w:w="5249" w:type="dxa"/>
          </w:tcPr>
          <w:p w14:paraId="32515C15" w14:textId="77777777" w:rsidR="00B41865" w:rsidRDefault="00B41865" w:rsidP="00DC094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23CF1752" w14:textId="042C4B4C" w:rsidR="00B41865" w:rsidRPr="00B41865" w:rsidRDefault="00B41865" w:rsidP="00DC094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14:paraId="02AA7968" w14:textId="77777777" w:rsidR="00B41865" w:rsidRDefault="00B41865" w:rsidP="00B41865">
      <w:pPr>
        <w:spacing w:after="0" w:line="240" w:lineRule="auto"/>
        <w:ind w:left="5040" w:right="-149" w:firstLine="720"/>
        <w:rPr>
          <w:rFonts w:cstheme="minorHAnsi"/>
          <w:b/>
          <w:sz w:val="24"/>
          <w:szCs w:val="24"/>
        </w:rPr>
      </w:pPr>
    </w:p>
    <w:p w14:paraId="739B3808" w14:textId="7A9A6008" w:rsidR="00B41865" w:rsidRPr="00B41865" w:rsidRDefault="00B41865">
      <w:pPr>
        <w:spacing w:after="0" w:line="240" w:lineRule="auto"/>
        <w:ind w:left="3600" w:right="-149" w:firstLine="720"/>
        <w:rPr>
          <w:rFonts w:cstheme="minorHAnsi"/>
          <w:b/>
          <w:sz w:val="24"/>
          <w:szCs w:val="24"/>
        </w:rPr>
        <w:pPrChange w:id="38" w:author="Beren Barklam" w:date="2024-11-18T13:45:00Z" w16du:dateUtc="2024-11-18T13:45:00Z">
          <w:pPr>
            <w:spacing w:after="0" w:line="240" w:lineRule="auto"/>
            <w:ind w:left="5040" w:right="-149" w:firstLine="720"/>
          </w:pPr>
        </w:pPrChange>
      </w:pPr>
      <w:r w:rsidRPr="00B41865">
        <w:rPr>
          <w:rFonts w:cstheme="minorHAnsi"/>
          <w:b/>
          <w:sz w:val="24"/>
          <w:szCs w:val="24"/>
        </w:rPr>
        <w:t xml:space="preserve">Principal Investigator/designee to initial </w:t>
      </w:r>
      <w:ins w:id="39" w:author="Beren Barklam" w:date="2024-11-18T13:45:00Z" w16du:dateUtc="2024-11-18T13:45:00Z">
        <w:r w:rsidR="003D376A">
          <w:rPr>
            <w:rFonts w:cstheme="minorHAnsi"/>
            <w:b/>
            <w:sz w:val="24"/>
            <w:szCs w:val="24"/>
          </w:rPr>
          <w:t xml:space="preserve">the </w:t>
        </w:r>
      </w:ins>
      <w:r w:rsidRPr="00B41865">
        <w:rPr>
          <w:rFonts w:cstheme="minorHAnsi"/>
          <w:b/>
          <w:sz w:val="24"/>
          <w:szCs w:val="24"/>
        </w:rPr>
        <w:t>box</w:t>
      </w:r>
      <w:ins w:id="40" w:author="Beren Barklam" w:date="2024-11-18T13:45:00Z" w16du:dateUtc="2024-11-18T13:45:00Z">
        <w:r w:rsidR="003D376A">
          <w:rPr>
            <w:rFonts w:cstheme="minorHAnsi"/>
            <w:b/>
            <w:sz w:val="24"/>
            <w:szCs w:val="24"/>
          </w:rPr>
          <w:t>es below</w:t>
        </w:r>
      </w:ins>
    </w:p>
    <w:tbl>
      <w:tblPr>
        <w:tblStyle w:val="TableGrid"/>
        <w:tblW w:w="10060" w:type="dxa"/>
        <w:tblLook w:val="04A0" w:firstRow="1" w:lastRow="0" w:firstColumn="1" w:lastColumn="0" w:noHBand="0" w:noVBand="1"/>
      </w:tblPr>
      <w:tblGrid>
        <w:gridCol w:w="8784"/>
        <w:gridCol w:w="1276"/>
      </w:tblGrid>
      <w:tr w:rsidR="00B41865" w:rsidRPr="00B41865" w14:paraId="33A9337F" w14:textId="77777777" w:rsidTr="00DC0947">
        <w:tc>
          <w:tcPr>
            <w:tcW w:w="8784" w:type="dxa"/>
          </w:tcPr>
          <w:p w14:paraId="24C17981" w14:textId="2B8034A2" w:rsidR="00B41865" w:rsidRPr="00B41865" w:rsidRDefault="00B41865" w:rsidP="00DC0947">
            <w:pPr>
              <w:rPr>
                <w:rFonts w:cstheme="minorHAnsi"/>
                <w:sz w:val="24"/>
                <w:szCs w:val="24"/>
              </w:rPr>
            </w:pPr>
            <w:r w:rsidRPr="00B41865">
              <w:rPr>
                <w:rFonts w:cstheme="minorHAnsi"/>
                <w:sz w:val="24"/>
                <w:szCs w:val="24"/>
              </w:rPr>
              <w:t xml:space="preserve">1. I confirm that I have explained the study background to the </w:t>
            </w:r>
            <w:r w:rsidR="001558E6">
              <w:rPr>
                <w:rFonts w:cstheme="minorHAnsi"/>
                <w:sz w:val="24"/>
                <w:szCs w:val="24"/>
              </w:rPr>
              <w:t>patient or their</w:t>
            </w:r>
            <w:r w:rsidRPr="00B41865">
              <w:rPr>
                <w:rFonts w:cstheme="minorHAnsi"/>
                <w:sz w:val="24"/>
                <w:szCs w:val="24"/>
              </w:rPr>
              <w:t xml:space="preserve"> representative and have read the appropriate Information Sheet to them.</w:t>
            </w:r>
          </w:p>
          <w:p w14:paraId="2D5F013D" w14:textId="77777777" w:rsidR="00B41865" w:rsidRPr="00B41865" w:rsidRDefault="00B41865" w:rsidP="00DC0947">
            <w:pPr>
              <w:rPr>
                <w:rFonts w:cstheme="minorHAnsi"/>
              </w:rPr>
            </w:pPr>
          </w:p>
        </w:tc>
        <w:tc>
          <w:tcPr>
            <w:tcW w:w="1276" w:type="dxa"/>
          </w:tcPr>
          <w:p w14:paraId="30BF3D8E" w14:textId="77777777" w:rsidR="00B41865" w:rsidRPr="00B41865" w:rsidRDefault="00B41865" w:rsidP="00DC0947">
            <w:pPr>
              <w:rPr>
                <w:rFonts w:cstheme="minorHAnsi"/>
              </w:rPr>
            </w:pPr>
          </w:p>
        </w:tc>
      </w:tr>
      <w:tr w:rsidR="00B41865" w:rsidRPr="00B41865" w14:paraId="3A5D5DA5" w14:textId="77777777" w:rsidTr="00DC0947">
        <w:tc>
          <w:tcPr>
            <w:tcW w:w="8784" w:type="dxa"/>
          </w:tcPr>
          <w:p w14:paraId="7D2970D7" w14:textId="4C34C733" w:rsidR="00B41865" w:rsidRPr="00B41865" w:rsidRDefault="00B41865">
            <w:pPr>
              <w:tabs>
                <w:tab w:val="left" w:pos="567"/>
              </w:tabs>
              <w:ind w:right="848"/>
              <w:rPr>
                <w:rFonts w:cstheme="minorHAnsi"/>
                <w:sz w:val="24"/>
                <w:szCs w:val="24"/>
              </w:rPr>
              <w:pPrChange w:id="41" w:author="Beren Barklam" w:date="2024-11-18T13:46:00Z" w16du:dateUtc="2024-11-18T13:46:00Z">
                <w:pPr>
                  <w:tabs>
                    <w:tab w:val="left" w:pos="567"/>
                  </w:tabs>
                  <w:ind w:right="848"/>
                  <w:jc w:val="both"/>
                </w:pPr>
              </w:pPrChange>
            </w:pPr>
            <w:r w:rsidRPr="00B41865">
              <w:rPr>
                <w:rFonts w:cstheme="minorHAnsi"/>
                <w:sz w:val="24"/>
                <w:szCs w:val="24"/>
              </w:rPr>
              <w:t xml:space="preserve">2. I confirm that the patient </w:t>
            </w:r>
            <w:r w:rsidR="001558E6">
              <w:rPr>
                <w:rFonts w:cstheme="minorHAnsi"/>
                <w:sz w:val="24"/>
                <w:szCs w:val="24"/>
              </w:rPr>
              <w:t xml:space="preserve">or </w:t>
            </w:r>
            <w:r w:rsidRPr="00B41865">
              <w:rPr>
                <w:rFonts w:cstheme="minorHAnsi"/>
                <w:sz w:val="24"/>
                <w:szCs w:val="24"/>
              </w:rPr>
              <w:t>representative has been allowed the opportunity to ask any questions or raise any concerns in relation to the study and have received an answer to these where applicable.</w:t>
            </w:r>
          </w:p>
          <w:p w14:paraId="39DAE2EA" w14:textId="77777777" w:rsidR="00B41865" w:rsidRPr="00B41865" w:rsidRDefault="00B41865" w:rsidP="00DC0947">
            <w:pPr>
              <w:tabs>
                <w:tab w:val="left" w:pos="567"/>
              </w:tabs>
              <w:ind w:right="848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D3FF9C3" w14:textId="77777777" w:rsidR="00B41865" w:rsidRPr="00B41865" w:rsidRDefault="00B41865" w:rsidP="00DC0947">
            <w:pPr>
              <w:rPr>
                <w:rFonts w:cstheme="minorHAnsi"/>
              </w:rPr>
            </w:pPr>
          </w:p>
        </w:tc>
      </w:tr>
      <w:tr w:rsidR="00B41865" w:rsidRPr="00B41865" w14:paraId="7E8F1FBE" w14:textId="77777777" w:rsidTr="00DC0947">
        <w:tc>
          <w:tcPr>
            <w:tcW w:w="8784" w:type="dxa"/>
          </w:tcPr>
          <w:p w14:paraId="2ADE5870" w14:textId="003126B1" w:rsidR="00B41865" w:rsidRPr="00B41865" w:rsidRDefault="00B41865">
            <w:pPr>
              <w:tabs>
                <w:tab w:val="left" w:pos="567"/>
              </w:tabs>
              <w:ind w:right="848"/>
              <w:rPr>
                <w:rFonts w:cstheme="minorHAnsi"/>
                <w:sz w:val="24"/>
                <w:szCs w:val="24"/>
              </w:rPr>
              <w:pPrChange w:id="42" w:author="Beren Barklam" w:date="2024-11-18T13:46:00Z" w16du:dateUtc="2024-11-18T13:46:00Z">
                <w:pPr>
                  <w:tabs>
                    <w:tab w:val="left" w:pos="567"/>
                  </w:tabs>
                  <w:ind w:right="848"/>
                  <w:jc w:val="both"/>
                </w:pPr>
              </w:pPrChange>
            </w:pPr>
            <w:r w:rsidRPr="00B41865">
              <w:rPr>
                <w:rFonts w:cstheme="minorHAnsi"/>
                <w:sz w:val="24"/>
                <w:szCs w:val="24"/>
              </w:rPr>
              <w:t xml:space="preserve">3. I confirm that the </w:t>
            </w:r>
            <w:r w:rsidR="00296931" w:rsidRPr="00B41865">
              <w:rPr>
                <w:rFonts w:cstheme="minorHAnsi"/>
                <w:sz w:val="24"/>
                <w:szCs w:val="24"/>
              </w:rPr>
              <w:t xml:space="preserve">patient </w:t>
            </w:r>
            <w:r w:rsidR="00296931">
              <w:rPr>
                <w:rFonts w:cstheme="minorHAnsi"/>
                <w:sz w:val="24"/>
                <w:szCs w:val="24"/>
              </w:rPr>
              <w:t xml:space="preserve">or </w:t>
            </w:r>
            <w:r w:rsidR="00296931" w:rsidRPr="00B41865">
              <w:rPr>
                <w:rFonts w:cstheme="minorHAnsi"/>
                <w:sz w:val="24"/>
                <w:szCs w:val="24"/>
              </w:rPr>
              <w:t xml:space="preserve">representative </w:t>
            </w:r>
            <w:r w:rsidRPr="00B41865">
              <w:rPr>
                <w:rFonts w:cstheme="minorHAnsi"/>
                <w:sz w:val="24"/>
                <w:szCs w:val="24"/>
              </w:rPr>
              <w:t xml:space="preserve">has indicated that they agree to </w:t>
            </w:r>
            <w:r w:rsidR="00296931">
              <w:rPr>
                <w:rFonts w:cstheme="minorHAnsi"/>
                <w:sz w:val="24"/>
                <w:szCs w:val="24"/>
              </w:rPr>
              <w:t xml:space="preserve">them or </w:t>
            </w:r>
            <w:r w:rsidRPr="00B41865">
              <w:rPr>
                <w:rFonts w:cstheme="minorHAnsi"/>
                <w:sz w:val="24"/>
                <w:szCs w:val="24"/>
              </w:rPr>
              <w:t>their relative/partner/friend taking part in this study</w:t>
            </w:r>
            <w:ins w:id="43" w:author="Beren Barklam" w:date="2024-11-18T13:46:00Z" w16du:dateUtc="2024-11-18T13:46:00Z">
              <w:r w:rsidR="003D376A">
                <w:rPr>
                  <w:rFonts w:cstheme="minorHAnsi"/>
                  <w:sz w:val="24"/>
                  <w:szCs w:val="24"/>
                </w:rPr>
                <w:t>.</w:t>
              </w:r>
            </w:ins>
          </w:p>
          <w:p w14:paraId="2EF37DD5" w14:textId="77777777" w:rsidR="00B41865" w:rsidRPr="00B41865" w:rsidRDefault="00B41865" w:rsidP="00DC0947">
            <w:pPr>
              <w:tabs>
                <w:tab w:val="left" w:pos="567"/>
              </w:tabs>
              <w:ind w:right="848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E2F103F" w14:textId="77777777" w:rsidR="00B41865" w:rsidRPr="00B41865" w:rsidRDefault="00B41865" w:rsidP="00DC0947">
            <w:pPr>
              <w:rPr>
                <w:rFonts w:cstheme="minorHAnsi"/>
              </w:rPr>
            </w:pPr>
          </w:p>
        </w:tc>
      </w:tr>
      <w:tr w:rsidR="00B41865" w:rsidRPr="00B41865" w14:paraId="3823EEB1" w14:textId="77777777" w:rsidTr="00DC0947">
        <w:tc>
          <w:tcPr>
            <w:tcW w:w="8784" w:type="dxa"/>
          </w:tcPr>
          <w:p w14:paraId="014417EE" w14:textId="77777777" w:rsidR="007F7A42" w:rsidRDefault="00B41865">
            <w:pPr>
              <w:tabs>
                <w:tab w:val="left" w:pos="567"/>
              </w:tabs>
              <w:ind w:right="848"/>
              <w:rPr>
                <w:ins w:id="44" w:author="Anjum, Aisha" w:date="2024-11-22T00:16:00Z" w16du:dateUtc="2024-11-22T00:16:00Z"/>
                <w:rFonts w:cstheme="minorHAnsi"/>
                <w:sz w:val="24"/>
                <w:szCs w:val="24"/>
              </w:rPr>
            </w:pPr>
            <w:r w:rsidRPr="00B41865">
              <w:rPr>
                <w:rFonts w:cstheme="minorHAnsi"/>
                <w:sz w:val="24"/>
                <w:szCs w:val="24"/>
              </w:rPr>
              <w:t xml:space="preserve">4. I understand that written agreement/consent must be obtained as soon as possible, and the patient </w:t>
            </w:r>
            <w:r w:rsidR="00364BC9">
              <w:rPr>
                <w:rFonts w:cstheme="minorHAnsi"/>
                <w:sz w:val="24"/>
                <w:szCs w:val="24"/>
              </w:rPr>
              <w:t xml:space="preserve">or </w:t>
            </w:r>
            <w:r w:rsidRPr="00B41865">
              <w:rPr>
                <w:rFonts w:cstheme="minorHAnsi"/>
                <w:sz w:val="24"/>
                <w:szCs w:val="24"/>
              </w:rPr>
              <w:t xml:space="preserve">representative must be provided with a copy of </w:t>
            </w:r>
          </w:p>
          <w:p w14:paraId="53C1BA94" w14:textId="6C512D4F" w:rsidR="00B41865" w:rsidRPr="00B41865" w:rsidRDefault="00B41865">
            <w:pPr>
              <w:tabs>
                <w:tab w:val="left" w:pos="567"/>
              </w:tabs>
              <w:ind w:right="848"/>
              <w:rPr>
                <w:rFonts w:cstheme="minorHAnsi"/>
                <w:sz w:val="24"/>
                <w:szCs w:val="24"/>
              </w:rPr>
              <w:pPrChange w:id="45" w:author="Beren Barklam" w:date="2024-11-18T13:46:00Z" w16du:dateUtc="2024-11-18T13:46:00Z">
                <w:pPr>
                  <w:tabs>
                    <w:tab w:val="left" w:pos="567"/>
                  </w:tabs>
                  <w:ind w:right="848"/>
                  <w:jc w:val="both"/>
                </w:pPr>
              </w:pPrChange>
            </w:pPr>
            <w:r w:rsidRPr="00B41865">
              <w:rPr>
                <w:rFonts w:cstheme="minorHAnsi"/>
                <w:sz w:val="24"/>
                <w:szCs w:val="24"/>
              </w:rPr>
              <w:t>the Information Sheet and written agreement/consent process followed at this stage</w:t>
            </w:r>
            <w:r w:rsidR="00364BC9">
              <w:rPr>
                <w:rFonts w:cstheme="minorHAnsi"/>
                <w:sz w:val="24"/>
                <w:szCs w:val="24"/>
              </w:rPr>
              <w:t>, this can be sent and returned via post or email.</w:t>
            </w:r>
          </w:p>
        </w:tc>
        <w:tc>
          <w:tcPr>
            <w:tcW w:w="1276" w:type="dxa"/>
          </w:tcPr>
          <w:p w14:paraId="4A1F91A9" w14:textId="77777777" w:rsidR="00B41865" w:rsidRPr="00B41865" w:rsidRDefault="00B41865" w:rsidP="00DC0947">
            <w:pPr>
              <w:rPr>
                <w:rFonts w:cstheme="minorHAnsi"/>
              </w:rPr>
            </w:pPr>
          </w:p>
        </w:tc>
      </w:tr>
    </w:tbl>
    <w:p w14:paraId="5588BE29" w14:textId="4C375E7F" w:rsidR="00B41865" w:rsidDel="007F7A42" w:rsidRDefault="00B41865" w:rsidP="00B41865">
      <w:pPr>
        <w:tabs>
          <w:tab w:val="left" w:pos="567"/>
        </w:tabs>
        <w:spacing w:after="0" w:line="240" w:lineRule="auto"/>
        <w:ind w:right="848"/>
        <w:jc w:val="both"/>
        <w:rPr>
          <w:del w:id="46" w:author="Anjum, Aisha" w:date="2024-11-22T00:15:00Z" w16du:dateUtc="2024-11-22T00:15:00Z"/>
          <w:rFonts w:cstheme="minorHAnsi"/>
          <w:sz w:val="24"/>
          <w:szCs w:val="24"/>
        </w:rPr>
      </w:pPr>
    </w:p>
    <w:p w14:paraId="79F41E22" w14:textId="7F9B033B" w:rsidR="00B41865" w:rsidDel="007D0428" w:rsidRDefault="00B41865" w:rsidP="00B41865">
      <w:pPr>
        <w:tabs>
          <w:tab w:val="left" w:pos="567"/>
        </w:tabs>
        <w:spacing w:after="0" w:line="240" w:lineRule="auto"/>
        <w:ind w:right="848"/>
        <w:jc w:val="both"/>
        <w:rPr>
          <w:del w:id="47" w:author="Anjum, Aisha" w:date="2024-11-22T00:15:00Z" w16du:dateUtc="2024-11-22T00:15:00Z"/>
          <w:rFonts w:cstheme="minorHAnsi"/>
          <w:sz w:val="24"/>
          <w:szCs w:val="24"/>
        </w:rPr>
      </w:pPr>
    </w:p>
    <w:p w14:paraId="551038C8" w14:textId="5C295107" w:rsidR="00B41865" w:rsidDel="007D0428" w:rsidRDefault="00B41865" w:rsidP="00B41865">
      <w:pPr>
        <w:tabs>
          <w:tab w:val="left" w:pos="567"/>
        </w:tabs>
        <w:spacing w:after="0" w:line="240" w:lineRule="auto"/>
        <w:ind w:right="848"/>
        <w:jc w:val="both"/>
        <w:rPr>
          <w:del w:id="48" w:author="Anjum, Aisha" w:date="2024-11-22T00:15:00Z" w16du:dateUtc="2024-11-22T00:15:00Z"/>
          <w:rFonts w:cstheme="minorHAnsi"/>
          <w:sz w:val="24"/>
          <w:szCs w:val="24"/>
        </w:rPr>
      </w:pPr>
    </w:p>
    <w:p w14:paraId="5F24E4DC" w14:textId="7C19FD64" w:rsidR="00B41865" w:rsidDel="007D0428" w:rsidRDefault="00B41865" w:rsidP="00B41865">
      <w:pPr>
        <w:tabs>
          <w:tab w:val="left" w:pos="567"/>
        </w:tabs>
        <w:spacing w:after="0" w:line="240" w:lineRule="auto"/>
        <w:ind w:right="848"/>
        <w:jc w:val="both"/>
        <w:rPr>
          <w:del w:id="49" w:author="Anjum, Aisha" w:date="2024-11-22T00:15:00Z" w16du:dateUtc="2024-11-22T00:15:00Z"/>
          <w:rFonts w:cstheme="minorHAnsi"/>
          <w:sz w:val="24"/>
          <w:szCs w:val="24"/>
        </w:rPr>
      </w:pPr>
    </w:p>
    <w:p w14:paraId="570B59E3" w14:textId="7C8B9931" w:rsidR="00B41865" w:rsidDel="007D0428" w:rsidRDefault="00B41865" w:rsidP="00B41865">
      <w:pPr>
        <w:tabs>
          <w:tab w:val="left" w:pos="567"/>
        </w:tabs>
        <w:spacing w:after="0" w:line="240" w:lineRule="auto"/>
        <w:ind w:right="848"/>
        <w:jc w:val="both"/>
        <w:rPr>
          <w:del w:id="50" w:author="Anjum, Aisha" w:date="2024-11-22T00:15:00Z" w16du:dateUtc="2024-11-22T00:15:00Z"/>
          <w:rFonts w:cstheme="minorHAnsi"/>
          <w:sz w:val="24"/>
          <w:szCs w:val="24"/>
        </w:rPr>
      </w:pPr>
    </w:p>
    <w:p w14:paraId="035433B3" w14:textId="296A78A0" w:rsidR="001D278B" w:rsidDel="007D0428" w:rsidRDefault="001D278B" w:rsidP="00B41865">
      <w:pPr>
        <w:tabs>
          <w:tab w:val="left" w:pos="567"/>
        </w:tabs>
        <w:spacing w:after="0" w:line="240" w:lineRule="auto"/>
        <w:ind w:right="848"/>
        <w:jc w:val="both"/>
        <w:rPr>
          <w:del w:id="51" w:author="Anjum, Aisha" w:date="2024-11-22T00:15:00Z" w16du:dateUtc="2024-11-22T00:15:00Z"/>
          <w:rFonts w:cstheme="minorHAnsi"/>
          <w:sz w:val="24"/>
          <w:szCs w:val="24"/>
        </w:rPr>
      </w:pPr>
    </w:p>
    <w:p w14:paraId="27D2BA2E" w14:textId="77777777" w:rsidR="001D278B" w:rsidRPr="00B41865" w:rsidRDefault="001D278B" w:rsidP="00B41865">
      <w:pPr>
        <w:tabs>
          <w:tab w:val="left" w:pos="567"/>
        </w:tabs>
        <w:spacing w:after="0" w:line="240" w:lineRule="auto"/>
        <w:ind w:right="848"/>
        <w:jc w:val="both"/>
        <w:rPr>
          <w:rFonts w:cstheme="minorHAnsi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="160"/>
        <w:tblW w:w="10060" w:type="dxa"/>
        <w:tblLook w:val="04A0" w:firstRow="1" w:lastRow="0" w:firstColumn="1" w:lastColumn="0" w:noHBand="0" w:noVBand="1"/>
      </w:tblPr>
      <w:tblGrid>
        <w:gridCol w:w="3256"/>
        <w:gridCol w:w="2675"/>
        <w:gridCol w:w="743"/>
        <w:gridCol w:w="3386"/>
      </w:tblGrid>
      <w:tr w:rsidR="00B41865" w:rsidRPr="00B41865" w14:paraId="29376C2A" w14:textId="77777777" w:rsidTr="00DC0947">
        <w:tc>
          <w:tcPr>
            <w:tcW w:w="3256" w:type="dxa"/>
            <w:vAlign w:val="bottom"/>
          </w:tcPr>
          <w:p w14:paraId="3E82EA6E" w14:textId="77777777" w:rsidR="00B41865" w:rsidRDefault="00B41865" w:rsidP="00DC0947">
            <w:pPr>
              <w:rPr>
                <w:ins w:id="52" w:author="Beren Barklam" w:date="2024-11-18T13:54:00Z" w16du:dateUtc="2024-11-18T13:54:00Z"/>
                <w:rFonts w:cstheme="minorHAnsi"/>
                <w:sz w:val="24"/>
                <w:szCs w:val="24"/>
              </w:rPr>
            </w:pPr>
            <w:r w:rsidRPr="00B41865">
              <w:rPr>
                <w:rFonts w:cstheme="minorHAnsi"/>
                <w:sz w:val="24"/>
                <w:szCs w:val="24"/>
              </w:rPr>
              <w:t>Name of telephone consultee:</w:t>
            </w:r>
          </w:p>
          <w:p w14:paraId="2534E621" w14:textId="77777777" w:rsidR="00BF1AA8" w:rsidRPr="00B41865" w:rsidRDefault="00BF1AA8" w:rsidP="00DC094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04" w:type="dxa"/>
            <w:gridSpan w:val="3"/>
          </w:tcPr>
          <w:p w14:paraId="796D497D" w14:textId="77777777" w:rsidR="00B41865" w:rsidRPr="00B41865" w:rsidRDefault="00B41865" w:rsidP="00DC0947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14:paraId="70A947E1" w14:textId="77777777" w:rsidR="00B41865" w:rsidRPr="00B41865" w:rsidRDefault="00B41865" w:rsidP="00DC094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B41865" w:rsidRPr="00B41865" w14:paraId="07E88DEF" w14:textId="77777777" w:rsidTr="00DC0947">
        <w:tc>
          <w:tcPr>
            <w:tcW w:w="3256" w:type="dxa"/>
            <w:vAlign w:val="bottom"/>
          </w:tcPr>
          <w:p w14:paraId="52B17B48" w14:textId="30F7EBA5" w:rsidR="00B41865" w:rsidRDefault="00B41865" w:rsidP="00DC0947">
            <w:pPr>
              <w:rPr>
                <w:ins w:id="53" w:author="Beren Barklam" w:date="2024-11-18T13:54:00Z" w16du:dateUtc="2024-11-18T13:54:00Z"/>
                <w:rFonts w:cstheme="minorHAnsi"/>
                <w:sz w:val="24"/>
                <w:szCs w:val="24"/>
              </w:rPr>
            </w:pPr>
            <w:r w:rsidRPr="00B41865">
              <w:rPr>
                <w:rFonts w:cstheme="minorHAnsi"/>
                <w:sz w:val="24"/>
                <w:szCs w:val="24"/>
              </w:rPr>
              <w:t xml:space="preserve">Relationship of consultee to </w:t>
            </w:r>
            <w:ins w:id="54" w:author="Beren Barklam" w:date="2024-11-18T13:54:00Z" w16du:dateUtc="2024-11-18T13:54:00Z">
              <w:r w:rsidR="00BF1AA8">
                <w:rPr>
                  <w:rFonts w:cstheme="minorHAnsi"/>
                  <w:sz w:val="24"/>
                  <w:szCs w:val="24"/>
                </w:rPr>
                <w:t xml:space="preserve">the </w:t>
              </w:r>
            </w:ins>
            <w:r w:rsidRPr="00B41865">
              <w:rPr>
                <w:rFonts w:cstheme="minorHAnsi"/>
                <w:sz w:val="24"/>
                <w:szCs w:val="24"/>
              </w:rPr>
              <w:t>patient:</w:t>
            </w:r>
          </w:p>
          <w:p w14:paraId="4E3D509D" w14:textId="77777777" w:rsidR="00BF1AA8" w:rsidRPr="00B41865" w:rsidRDefault="00BF1AA8" w:rsidP="00DC094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04" w:type="dxa"/>
            <w:gridSpan w:val="3"/>
          </w:tcPr>
          <w:p w14:paraId="214A6A35" w14:textId="77777777" w:rsidR="00B41865" w:rsidRPr="00B41865" w:rsidRDefault="00B41865" w:rsidP="00DC0947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14:paraId="3ED93E8F" w14:textId="77777777" w:rsidR="00B41865" w:rsidRPr="00B41865" w:rsidRDefault="00B41865" w:rsidP="00DC0947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14:paraId="2F41BC7B" w14:textId="77777777" w:rsidR="00B41865" w:rsidRPr="00B41865" w:rsidRDefault="00B41865" w:rsidP="00DC094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B41865" w:rsidRPr="00B41865" w14:paraId="46DDB1B5" w14:textId="77777777" w:rsidTr="00DC0947">
        <w:tc>
          <w:tcPr>
            <w:tcW w:w="10060" w:type="dxa"/>
            <w:gridSpan w:val="4"/>
            <w:shd w:val="clear" w:color="auto" w:fill="D9D9D9" w:themeFill="background1" w:themeFillShade="D9"/>
            <w:vAlign w:val="bottom"/>
          </w:tcPr>
          <w:p w14:paraId="7F99B5BB" w14:textId="77777777" w:rsidR="00B41865" w:rsidRPr="00B41865" w:rsidRDefault="00B41865" w:rsidP="00DC094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B41865" w:rsidRPr="00B41865" w14:paraId="0FFEABF2" w14:textId="77777777" w:rsidTr="00DC0947">
        <w:tc>
          <w:tcPr>
            <w:tcW w:w="3256" w:type="dxa"/>
            <w:vAlign w:val="bottom"/>
          </w:tcPr>
          <w:p w14:paraId="41F74073" w14:textId="77777777" w:rsidR="00B41865" w:rsidRPr="00B41865" w:rsidRDefault="00B41865" w:rsidP="00DC0947">
            <w:pPr>
              <w:rPr>
                <w:rFonts w:cstheme="minorHAnsi"/>
                <w:sz w:val="24"/>
                <w:szCs w:val="24"/>
              </w:rPr>
            </w:pPr>
            <w:r w:rsidRPr="00B41865">
              <w:rPr>
                <w:rFonts w:cstheme="minorHAnsi"/>
                <w:sz w:val="24"/>
                <w:szCs w:val="24"/>
              </w:rPr>
              <w:t>Name of Person taking consent:</w:t>
            </w:r>
          </w:p>
          <w:p w14:paraId="4570517F" w14:textId="77777777" w:rsidR="00B41865" w:rsidRPr="00B41865" w:rsidRDefault="00B41865" w:rsidP="00DC094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04" w:type="dxa"/>
            <w:gridSpan w:val="3"/>
          </w:tcPr>
          <w:p w14:paraId="00F34730" w14:textId="77777777" w:rsidR="00B41865" w:rsidRPr="00B41865" w:rsidRDefault="00B41865" w:rsidP="00DC094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B41865" w:rsidRPr="00B41865" w14:paraId="69AE8CE5" w14:textId="77777777" w:rsidTr="00DC0947">
        <w:tc>
          <w:tcPr>
            <w:tcW w:w="10060" w:type="dxa"/>
            <w:gridSpan w:val="4"/>
            <w:shd w:val="clear" w:color="auto" w:fill="D9D9D9" w:themeFill="background1" w:themeFillShade="D9"/>
            <w:vAlign w:val="bottom"/>
          </w:tcPr>
          <w:p w14:paraId="38171C89" w14:textId="77777777" w:rsidR="00B41865" w:rsidRPr="00B41865" w:rsidRDefault="00B41865" w:rsidP="00DC094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B41865" w:rsidRPr="00B41865" w14:paraId="7D81598E" w14:textId="77777777" w:rsidTr="00DC0947">
        <w:tc>
          <w:tcPr>
            <w:tcW w:w="3256" w:type="dxa"/>
            <w:vAlign w:val="bottom"/>
          </w:tcPr>
          <w:p w14:paraId="68601C88" w14:textId="1595606F" w:rsidR="00B41865" w:rsidRPr="00B41865" w:rsidRDefault="00BF1AA8" w:rsidP="00DC0947">
            <w:pPr>
              <w:rPr>
                <w:rFonts w:cstheme="minorHAnsi"/>
                <w:sz w:val="24"/>
                <w:szCs w:val="24"/>
              </w:rPr>
            </w:pPr>
            <w:ins w:id="55" w:author="Beren Barklam" w:date="2024-11-18T13:54:00Z" w16du:dateUtc="2024-11-18T13:54:00Z">
              <w:r>
                <w:rPr>
                  <w:rFonts w:cstheme="minorHAnsi"/>
                  <w:sz w:val="24"/>
                  <w:szCs w:val="24"/>
                </w:rPr>
                <w:t xml:space="preserve">Signature of </w:t>
              </w:r>
            </w:ins>
            <w:r w:rsidR="00B41865" w:rsidRPr="00B41865">
              <w:rPr>
                <w:rFonts w:cstheme="minorHAnsi"/>
                <w:sz w:val="24"/>
                <w:szCs w:val="24"/>
              </w:rPr>
              <w:t>Person taking consent</w:t>
            </w:r>
            <w:del w:id="56" w:author="Beren Barklam" w:date="2024-11-18T13:54:00Z" w16du:dateUtc="2024-11-18T13:54:00Z">
              <w:r w:rsidR="00B41865" w:rsidRPr="00B41865" w:rsidDel="00BF1AA8">
                <w:rPr>
                  <w:rFonts w:cstheme="minorHAnsi"/>
                  <w:sz w:val="24"/>
                  <w:szCs w:val="24"/>
                </w:rPr>
                <w:delText xml:space="preserve"> Signature</w:delText>
              </w:r>
            </w:del>
            <w:r w:rsidR="00B41865" w:rsidRPr="00B41865">
              <w:rPr>
                <w:rFonts w:cstheme="minorHAnsi"/>
                <w:sz w:val="24"/>
                <w:szCs w:val="24"/>
              </w:rPr>
              <w:t>:</w:t>
            </w:r>
          </w:p>
          <w:p w14:paraId="4A338A76" w14:textId="77777777" w:rsidR="00B41865" w:rsidRPr="00B41865" w:rsidRDefault="00B41865" w:rsidP="00DC094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75" w:type="dxa"/>
          </w:tcPr>
          <w:p w14:paraId="3653B0C7" w14:textId="77777777" w:rsidR="00B41865" w:rsidRPr="00B41865" w:rsidRDefault="00B41865" w:rsidP="00DC094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3" w:type="dxa"/>
          </w:tcPr>
          <w:p w14:paraId="43B188F3" w14:textId="77777777" w:rsidR="00B41865" w:rsidRPr="00B41865" w:rsidRDefault="00B41865" w:rsidP="00DC0947">
            <w:pPr>
              <w:jc w:val="both"/>
              <w:rPr>
                <w:rFonts w:cstheme="minorHAnsi"/>
                <w:sz w:val="24"/>
                <w:szCs w:val="24"/>
              </w:rPr>
            </w:pPr>
            <w:r w:rsidRPr="00B41865">
              <w:rPr>
                <w:rFonts w:cstheme="minorHAnsi"/>
                <w:sz w:val="24"/>
                <w:szCs w:val="24"/>
              </w:rPr>
              <w:t>Date:</w:t>
            </w:r>
          </w:p>
        </w:tc>
        <w:tc>
          <w:tcPr>
            <w:tcW w:w="3386" w:type="dxa"/>
          </w:tcPr>
          <w:p w14:paraId="0CDFB722" w14:textId="77777777" w:rsidR="00B41865" w:rsidRPr="00B41865" w:rsidRDefault="00B41865" w:rsidP="00DC094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B41865" w:rsidRPr="00B41865" w14:paraId="7E8F15FD" w14:textId="77777777" w:rsidTr="00DC0947">
        <w:tc>
          <w:tcPr>
            <w:tcW w:w="10060" w:type="dxa"/>
            <w:gridSpan w:val="4"/>
            <w:shd w:val="clear" w:color="auto" w:fill="D9D9D9" w:themeFill="background1" w:themeFillShade="D9"/>
            <w:vAlign w:val="bottom"/>
          </w:tcPr>
          <w:p w14:paraId="6655A45B" w14:textId="77777777" w:rsidR="00B41865" w:rsidRPr="00B41865" w:rsidRDefault="00B41865" w:rsidP="00DC094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B41865" w:rsidRPr="00B41865" w14:paraId="3C4DE7FA" w14:textId="77777777" w:rsidTr="00DC0947">
        <w:tc>
          <w:tcPr>
            <w:tcW w:w="3256" w:type="dxa"/>
            <w:vAlign w:val="bottom"/>
          </w:tcPr>
          <w:p w14:paraId="524B906E" w14:textId="77777777" w:rsidR="00B41865" w:rsidRPr="00B41865" w:rsidRDefault="00B41865" w:rsidP="00DC0947">
            <w:pPr>
              <w:rPr>
                <w:rFonts w:cstheme="minorHAnsi"/>
                <w:sz w:val="24"/>
                <w:szCs w:val="24"/>
              </w:rPr>
            </w:pPr>
            <w:r w:rsidRPr="00B41865">
              <w:rPr>
                <w:rFonts w:cstheme="minorHAnsi"/>
                <w:sz w:val="24"/>
                <w:szCs w:val="24"/>
              </w:rPr>
              <w:t>Name of Witness:</w:t>
            </w:r>
          </w:p>
          <w:p w14:paraId="37F0C02D" w14:textId="408387BD" w:rsidR="00B41865" w:rsidRPr="003F7E0B" w:rsidRDefault="003F7E0B" w:rsidP="003F7E0B">
            <w:pPr>
              <w:tabs>
                <w:tab w:val="left" w:pos="1170"/>
                <w:tab w:val="left" w:pos="1620"/>
              </w:tabs>
              <w:spacing w:after="60"/>
              <w:rPr>
                <w:rFonts w:cstheme="minorHAnsi"/>
                <w:i/>
                <w:iCs/>
              </w:rPr>
            </w:pPr>
            <w:r w:rsidRPr="003E0952">
              <w:rPr>
                <w:rFonts w:cstheme="minorHAnsi"/>
                <w:i/>
                <w:iCs/>
              </w:rPr>
              <w:t>*Independent of the REMAP-CAP study team</w:t>
            </w:r>
          </w:p>
          <w:p w14:paraId="2A094DA0" w14:textId="77777777" w:rsidR="00B41865" w:rsidRPr="00B41865" w:rsidRDefault="00B41865" w:rsidP="00DC094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04" w:type="dxa"/>
            <w:gridSpan w:val="3"/>
          </w:tcPr>
          <w:p w14:paraId="41F3AD58" w14:textId="77777777" w:rsidR="00B41865" w:rsidRPr="00B41865" w:rsidRDefault="00B41865" w:rsidP="00DC094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B41865" w:rsidRPr="00B41865" w14:paraId="2BD9FEDC" w14:textId="77777777" w:rsidTr="00DC0947">
        <w:tc>
          <w:tcPr>
            <w:tcW w:w="10060" w:type="dxa"/>
            <w:gridSpan w:val="4"/>
            <w:shd w:val="clear" w:color="auto" w:fill="D9D9D9" w:themeFill="background1" w:themeFillShade="D9"/>
            <w:vAlign w:val="bottom"/>
          </w:tcPr>
          <w:p w14:paraId="13C947F3" w14:textId="77777777" w:rsidR="00B41865" w:rsidRPr="00B41865" w:rsidRDefault="00B41865" w:rsidP="00DC094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B41865" w:rsidRPr="00B41865" w14:paraId="7A34188D" w14:textId="77777777" w:rsidTr="00DC0947">
        <w:tc>
          <w:tcPr>
            <w:tcW w:w="3256" w:type="dxa"/>
            <w:vAlign w:val="bottom"/>
          </w:tcPr>
          <w:p w14:paraId="6512FFA2" w14:textId="2A78E1AE" w:rsidR="00B41865" w:rsidRPr="00B41865" w:rsidRDefault="00B41865" w:rsidP="00DC0947">
            <w:pPr>
              <w:rPr>
                <w:rFonts w:cstheme="minorHAnsi"/>
                <w:sz w:val="24"/>
                <w:szCs w:val="24"/>
              </w:rPr>
            </w:pPr>
            <w:del w:id="57" w:author="Beren Barklam" w:date="2024-11-18T13:54:00Z" w16du:dateUtc="2024-11-18T13:54:00Z">
              <w:r w:rsidRPr="00B41865" w:rsidDel="00BF1AA8">
                <w:rPr>
                  <w:rFonts w:cstheme="minorHAnsi"/>
                  <w:sz w:val="24"/>
                  <w:szCs w:val="24"/>
                </w:rPr>
                <w:delText xml:space="preserve">Witness </w:delText>
              </w:r>
            </w:del>
            <w:r w:rsidRPr="00B41865">
              <w:rPr>
                <w:rFonts w:cstheme="minorHAnsi"/>
                <w:sz w:val="24"/>
                <w:szCs w:val="24"/>
              </w:rPr>
              <w:t>Signature</w:t>
            </w:r>
            <w:ins w:id="58" w:author="Beren Barklam" w:date="2024-11-18T13:54:00Z" w16du:dateUtc="2024-11-18T13:54:00Z">
              <w:r w:rsidR="00BF1AA8">
                <w:rPr>
                  <w:rFonts w:cstheme="minorHAnsi"/>
                  <w:sz w:val="24"/>
                  <w:szCs w:val="24"/>
                </w:rPr>
                <w:t xml:space="preserve"> of Witness</w:t>
              </w:r>
            </w:ins>
            <w:r w:rsidRPr="00B41865">
              <w:rPr>
                <w:rFonts w:cstheme="minorHAnsi"/>
                <w:sz w:val="24"/>
                <w:szCs w:val="24"/>
              </w:rPr>
              <w:t>:</w:t>
            </w:r>
          </w:p>
          <w:p w14:paraId="24E5CF28" w14:textId="77777777" w:rsidR="00B41865" w:rsidRPr="00B41865" w:rsidRDefault="00B41865" w:rsidP="00DC0947">
            <w:pPr>
              <w:rPr>
                <w:rFonts w:cstheme="minorHAnsi"/>
                <w:sz w:val="24"/>
                <w:szCs w:val="24"/>
              </w:rPr>
            </w:pPr>
          </w:p>
          <w:p w14:paraId="1F48FB30" w14:textId="77777777" w:rsidR="00B41865" w:rsidRPr="00B41865" w:rsidRDefault="00B41865" w:rsidP="00DC094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75" w:type="dxa"/>
          </w:tcPr>
          <w:p w14:paraId="4DD9291E" w14:textId="77777777" w:rsidR="00B41865" w:rsidRPr="00B41865" w:rsidRDefault="00B41865" w:rsidP="00DC094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3" w:type="dxa"/>
          </w:tcPr>
          <w:p w14:paraId="1F0B4515" w14:textId="77777777" w:rsidR="00B41865" w:rsidRPr="00B41865" w:rsidRDefault="00B41865" w:rsidP="00DC0947">
            <w:pPr>
              <w:jc w:val="both"/>
              <w:rPr>
                <w:rFonts w:cstheme="minorHAnsi"/>
                <w:sz w:val="24"/>
                <w:szCs w:val="24"/>
              </w:rPr>
            </w:pPr>
            <w:r w:rsidRPr="00B41865">
              <w:rPr>
                <w:rFonts w:cstheme="minorHAnsi"/>
                <w:sz w:val="24"/>
                <w:szCs w:val="24"/>
              </w:rPr>
              <w:t>Date:</w:t>
            </w:r>
          </w:p>
        </w:tc>
        <w:tc>
          <w:tcPr>
            <w:tcW w:w="3386" w:type="dxa"/>
          </w:tcPr>
          <w:p w14:paraId="0E6600A9" w14:textId="77777777" w:rsidR="00B41865" w:rsidRPr="00B41865" w:rsidRDefault="00B41865" w:rsidP="00DC094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B41865" w:rsidRPr="00B41865" w14:paraId="440263C8" w14:textId="77777777" w:rsidTr="00DC0947">
        <w:tc>
          <w:tcPr>
            <w:tcW w:w="3256" w:type="dxa"/>
            <w:vAlign w:val="bottom"/>
          </w:tcPr>
          <w:p w14:paraId="3B9ECC2A" w14:textId="4E7125EA" w:rsidR="00B41865" w:rsidRPr="00B41865" w:rsidRDefault="00B41865" w:rsidP="00DC0947">
            <w:pPr>
              <w:rPr>
                <w:rFonts w:cstheme="minorHAnsi"/>
                <w:sz w:val="24"/>
                <w:szCs w:val="24"/>
              </w:rPr>
            </w:pPr>
            <w:del w:id="59" w:author="Beren Barklam" w:date="2024-11-18T13:54:00Z" w16du:dateUtc="2024-11-18T13:54:00Z">
              <w:r w:rsidRPr="00B41865" w:rsidDel="00BF1AA8">
                <w:rPr>
                  <w:rFonts w:cstheme="minorHAnsi"/>
                  <w:sz w:val="24"/>
                  <w:szCs w:val="24"/>
                </w:rPr>
                <w:delText xml:space="preserve">Witness </w:delText>
              </w:r>
            </w:del>
            <w:r w:rsidRPr="00B41865">
              <w:rPr>
                <w:rFonts w:cstheme="minorHAnsi"/>
                <w:sz w:val="24"/>
                <w:szCs w:val="24"/>
              </w:rPr>
              <w:t>Job Title</w:t>
            </w:r>
            <w:ins w:id="60" w:author="Beren Barklam" w:date="2024-11-18T13:54:00Z" w16du:dateUtc="2024-11-18T13:54:00Z">
              <w:r w:rsidR="00BF1AA8">
                <w:rPr>
                  <w:rFonts w:cstheme="minorHAnsi"/>
                  <w:sz w:val="24"/>
                  <w:szCs w:val="24"/>
                </w:rPr>
                <w:t xml:space="preserve"> of Witness</w:t>
              </w:r>
            </w:ins>
            <w:r w:rsidRPr="00B41865">
              <w:rPr>
                <w:rFonts w:cstheme="minorHAnsi"/>
                <w:sz w:val="24"/>
                <w:szCs w:val="24"/>
              </w:rPr>
              <w:t>:</w:t>
            </w:r>
          </w:p>
          <w:p w14:paraId="560B334F" w14:textId="77777777" w:rsidR="00B41865" w:rsidRPr="00B41865" w:rsidRDefault="00B41865" w:rsidP="00DC0947">
            <w:pPr>
              <w:rPr>
                <w:rFonts w:cstheme="minorHAnsi"/>
                <w:sz w:val="24"/>
                <w:szCs w:val="24"/>
              </w:rPr>
            </w:pPr>
          </w:p>
          <w:p w14:paraId="06BC458E" w14:textId="77777777" w:rsidR="00B41865" w:rsidRPr="00B41865" w:rsidRDefault="00B41865" w:rsidP="00DC094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04" w:type="dxa"/>
            <w:gridSpan w:val="3"/>
          </w:tcPr>
          <w:p w14:paraId="7FC5029E" w14:textId="77777777" w:rsidR="00B41865" w:rsidRPr="00B41865" w:rsidRDefault="00B41865" w:rsidP="00DC094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2ABAB737" w14:textId="77777777" w:rsidR="00B41865" w:rsidRPr="00B41865" w:rsidRDefault="00B41865" w:rsidP="00B41865">
      <w:pPr>
        <w:rPr>
          <w:rFonts w:eastAsia="Arial" w:cstheme="minorHAnsi"/>
          <w:sz w:val="20"/>
        </w:rPr>
      </w:pPr>
    </w:p>
    <w:p w14:paraId="5FA93850" w14:textId="29621345" w:rsidR="008F754E" w:rsidRDefault="00E62C34" w:rsidP="580DDA3B">
      <w:pPr>
        <w:rPr>
          <w:ins w:id="61" w:author="Anjum, Aisha" w:date="2024-11-20T23:59:00Z" w16du:dateUtc="2024-11-20T23:59:03Z"/>
        </w:rPr>
      </w:pPr>
      <w:r w:rsidRPr="580DDA3B">
        <w:t>After the telephone call, if appropriate</w:t>
      </w:r>
      <w:ins w:id="62" w:author="Beren Barklam" w:date="2024-11-18T13:54:00Z">
        <w:r w:rsidR="00BF1AA8" w:rsidRPr="580DDA3B">
          <w:t>,</w:t>
        </w:r>
      </w:ins>
      <w:r w:rsidRPr="580DDA3B">
        <w:t xml:space="preserve"> a copy of the </w:t>
      </w:r>
      <w:r w:rsidR="000B70EF" w:rsidRPr="580DDA3B">
        <w:t>relevant consent form may be posted (or emailed) to the patient or representative</w:t>
      </w:r>
      <w:r w:rsidR="00035395" w:rsidRPr="580DDA3B">
        <w:t xml:space="preserve">. </w:t>
      </w:r>
    </w:p>
    <w:p w14:paraId="0103CF55" w14:textId="188BB141" w:rsidR="580DDA3B" w:rsidRDefault="580DDA3B" w:rsidP="580DDA3B">
      <w:pPr>
        <w:rPr>
          <w:ins w:id="63" w:author="Anjum, Aisha" w:date="2024-11-20T23:59:00Z" w16du:dateUtc="2024-11-20T23:59:04Z"/>
        </w:rPr>
      </w:pPr>
    </w:p>
    <w:p w14:paraId="368C5F71" w14:textId="644BE19A" w:rsidR="7A4A8410" w:rsidRPr="0052561A" w:rsidRDefault="7A4A8410">
      <w:pPr>
        <w:spacing w:after="0"/>
        <w:jc w:val="center"/>
        <w:rPr>
          <w:ins w:id="64" w:author="Anjum, Aisha" w:date="2024-11-20T23:59:00Z" w16du:dateUtc="2024-11-20T23:59:38Z"/>
          <w:rStyle w:val="normaltextrun"/>
          <w:rFonts w:ascii="Calibri" w:eastAsia="Calibri" w:hAnsi="Calibri" w:cs="Calibri"/>
          <w:rPrChange w:id="65" w:author="Anjum, Aisha" w:date="2024-11-26T16:38:00Z" w16du:dateUtc="2024-11-26T16:38:00Z">
            <w:rPr>
              <w:ins w:id="66" w:author="Anjum, Aisha" w:date="2024-11-20T23:59:00Z" w16du:dateUtc="2024-11-20T23:59:38Z"/>
              <w:rFonts w:ascii="Calibri" w:eastAsia="Calibri" w:hAnsi="Calibri" w:cs="Calibri"/>
              <w:color w:val="000000" w:themeColor="text1"/>
            </w:rPr>
          </w:rPrChange>
        </w:rPr>
        <w:pPrChange w:id="67" w:author="Anjum, Aisha" w:date="2024-11-20T23:59:00Z">
          <w:pPr/>
        </w:pPrChange>
      </w:pPr>
      <w:ins w:id="68" w:author="Anjum, Aisha" w:date="2024-11-20T23:59:00Z">
        <w:r w:rsidRPr="00305B47">
          <w:rPr>
            <w:rStyle w:val="normaltextrun"/>
            <w:rFonts w:ascii="Calibri" w:eastAsia="Calibri" w:hAnsi="Calibri" w:cs="Calibri"/>
            <w:i/>
            <w:iCs/>
            <w:color w:val="000000" w:themeColor="text1"/>
            <w:rPrChange w:id="69" w:author="Anjum, Aisha" w:date="2024-11-22T00:15:00Z" w16du:dateUtc="2024-11-22T00:15:00Z">
              <w:rPr>
                <w:rStyle w:val="normaltextrun"/>
                <w:rFonts w:ascii="Calibri" w:eastAsia="Calibri" w:hAnsi="Calibri" w:cs="Calibri"/>
                <w:color w:val="000000" w:themeColor="text1"/>
              </w:rPr>
            </w:rPrChange>
          </w:rPr>
          <w:t xml:space="preserve">1 </w:t>
        </w:r>
        <w:r w:rsidRPr="0052561A">
          <w:rPr>
            <w:rStyle w:val="normaltextrun"/>
            <w:rFonts w:ascii="Calibri" w:eastAsia="Calibri" w:hAnsi="Calibri" w:cs="Calibri"/>
            <w:i/>
            <w:iCs/>
            <w:color w:val="000000" w:themeColor="text1"/>
            <w:rPrChange w:id="70" w:author="Anjum, Aisha" w:date="2024-11-26T16:38:00Z" w16du:dateUtc="2024-11-26T16:38:00Z">
              <w:rPr>
                <w:rStyle w:val="normaltextrun"/>
                <w:rFonts w:ascii="Calibri" w:eastAsia="Calibri" w:hAnsi="Calibri" w:cs="Calibri"/>
                <w:color w:val="0078D4"/>
                <w:u w:val="single"/>
              </w:rPr>
            </w:rPrChange>
          </w:rPr>
          <w:t xml:space="preserve">original </w:t>
        </w:r>
        <w:r w:rsidRPr="00305B47">
          <w:rPr>
            <w:rStyle w:val="normaltextrun"/>
            <w:rFonts w:ascii="Calibri" w:eastAsia="Calibri" w:hAnsi="Calibri" w:cs="Calibri"/>
            <w:i/>
            <w:iCs/>
            <w:color w:val="000000" w:themeColor="text1"/>
            <w:rPrChange w:id="71" w:author="Anjum, Aisha" w:date="2024-11-22T00:15:00Z" w16du:dateUtc="2024-11-22T00:15:00Z">
              <w:rPr>
                <w:rStyle w:val="normaltextrun"/>
                <w:rFonts w:ascii="Calibri" w:eastAsia="Calibri" w:hAnsi="Calibri" w:cs="Calibri"/>
                <w:color w:val="000000" w:themeColor="text1"/>
              </w:rPr>
            </w:rPrChange>
          </w:rPr>
          <w:t xml:space="preserve">copy for </w:t>
        </w:r>
        <w:r w:rsidRPr="0052561A">
          <w:rPr>
            <w:rStyle w:val="normaltextrun"/>
            <w:rFonts w:ascii="Calibri" w:eastAsia="Calibri" w:hAnsi="Calibri" w:cs="Calibri"/>
            <w:i/>
            <w:iCs/>
            <w:color w:val="000000" w:themeColor="text1"/>
            <w:rPrChange w:id="72" w:author="Anjum, Aisha" w:date="2024-11-26T16:38:00Z" w16du:dateUtc="2024-11-26T16:38:00Z">
              <w:rPr>
                <w:rStyle w:val="normaltextrun"/>
                <w:rFonts w:ascii="Calibri" w:eastAsia="Calibri" w:hAnsi="Calibri" w:cs="Calibri"/>
                <w:color w:val="0078D4"/>
                <w:u w:val="single"/>
              </w:rPr>
            </w:rPrChange>
          </w:rPr>
          <w:t>ISF</w:t>
        </w:r>
        <w:r w:rsidRPr="00305B47">
          <w:rPr>
            <w:rStyle w:val="normaltextrun"/>
            <w:rFonts w:ascii="Calibri" w:eastAsia="Calibri" w:hAnsi="Calibri" w:cs="Calibri"/>
            <w:i/>
            <w:iCs/>
            <w:color w:val="000000" w:themeColor="text1"/>
            <w:rPrChange w:id="73" w:author="Anjum, Aisha" w:date="2024-11-22T00:15:00Z" w16du:dateUtc="2024-11-22T00:15:00Z">
              <w:rPr>
                <w:rStyle w:val="normaltextrun"/>
                <w:rFonts w:ascii="Calibri" w:eastAsia="Calibri" w:hAnsi="Calibri" w:cs="Calibri"/>
                <w:color w:val="000000" w:themeColor="text1"/>
              </w:rPr>
            </w:rPrChange>
          </w:rPr>
          <w:t xml:space="preserve">; 1 copy for </w:t>
        </w:r>
        <w:r w:rsidRPr="0052561A">
          <w:rPr>
            <w:rStyle w:val="normaltextrun"/>
            <w:rFonts w:ascii="Calibri" w:eastAsia="Calibri" w:hAnsi="Calibri" w:cs="Calibri"/>
            <w:i/>
            <w:iCs/>
            <w:color w:val="000000" w:themeColor="text1"/>
            <w:rPrChange w:id="74" w:author="Anjum, Aisha" w:date="2024-11-26T16:38:00Z" w16du:dateUtc="2024-11-26T16:38:00Z">
              <w:rPr>
                <w:rStyle w:val="normaltextrun"/>
                <w:rFonts w:ascii="Calibri" w:eastAsia="Calibri" w:hAnsi="Calibri" w:cs="Calibri"/>
                <w:color w:val="0078D4"/>
                <w:u w:val="single"/>
              </w:rPr>
            </w:rPrChange>
          </w:rPr>
          <w:t>participant</w:t>
        </w:r>
        <w:r w:rsidRPr="00305B47">
          <w:rPr>
            <w:rStyle w:val="normaltextrun"/>
            <w:rFonts w:ascii="Calibri" w:eastAsia="Calibri" w:hAnsi="Calibri" w:cs="Calibri"/>
            <w:i/>
            <w:iCs/>
            <w:color w:val="000000" w:themeColor="text1"/>
            <w:rPrChange w:id="75" w:author="Anjum, Aisha" w:date="2024-11-22T00:15:00Z" w16du:dateUtc="2024-11-22T00:15:00Z">
              <w:rPr>
                <w:rStyle w:val="normaltextrun"/>
                <w:rFonts w:ascii="Calibri" w:eastAsia="Calibri" w:hAnsi="Calibri" w:cs="Calibri"/>
                <w:color w:val="000000" w:themeColor="text1"/>
              </w:rPr>
            </w:rPrChange>
          </w:rPr>
          <w:t xml:space="preserve">; 1 copy </w:t>
        </w:r>
        <w:r w:rsidRPr="0052561A">
          <w:rPr>
            <w:rStyle w:val="normaltextrun"/>
            <w:rFonts w:ascii="Calibri" w:eastAsia="Calibri" w:hAnsi="Calibri" w:cs="Calibri"/>
            <w:i/>
            <w:iCs/>
            <w:color w:val="000000" w:themeColor="text1"/>
            <w:rPrChange w:id="76" w:author="Anjum, Aisha" w:date="2024-11-26T16:38:00Z" w16du:dateUtc="2024-11-26T16:38:00Z">
              <w:rPr>
                <w:rStyle w:val="normaltextrun"/>
                <w:rFonts w:ascii="Calibri" w:eastAsia="Calibri" w:hAnsi="Calibri" w:cs="Calibri"/>
                <w:color w:val="0078D4"/>
                <w:u w:val="single"/>
              </w:rPr>
            </w:rPrChange>
          </w:rPr>
          <w:t>for</w:t>
        </w:r>
        <w:r w:rsidRPr="00305B47">
          <w:rPr>
            <w:rStyle w:val="normaltextrun"/>
            <w:rFonts w:ascii="Calibri" w:eastAsia="Calibri" w:hAnsi="Calibri" w:cs="Calibri"/>
            <w:i/>
            <w:iCs/>
            <w:color w:val="000000" w:themeColor="text1"/>
            <w:rPrChange w:id="77" w:author="Anjum, Aisha" w:date="2024-11-22T00:15:00Z" w16du:dateUtc="2024-11-22T00:15:00Z">
              <w:rPr>
                <w:rStyle w:val="normaltextrun"/>
                <w:rFonts w:ascii="Calibri" w:eastAsia="Calibri" w:hAnsi="Calibri" w:cs="Calibri"/>
                <w:color w:val="000000" w:themeColor="text1"/>
              </w:rPr>
            </w:rPrChange>
          </w:rPr>
          <w:t xml:space="preserve"> hospital notes </w:t>
        </w:r>
      </w:ins>
    </w:p>
    <w:p w14:paraId="4BE57FA2" w14:textId="34AB138C" w:rsidR="580DDA3B" w:rsidRPr="00305B47" w:rsidRDefault="580DDA3B">
      <w:pPr>
        <w:spacing w:after="0"/>
        <w:jc w:val="center"/>
        <w:rPr>
          <w:ins w:id="78" w:author="Anjum, Aisha" w:date="2024-11-20T23:59:00Z" w16du:dateUtc="2024-11-20T23:59:38Z"/>
          <w:rFonts w:ascii="Segoe UI" w:eastAsia="Segoe UI" w:hAnsi="Segoe UI" w:cs="Segoe UI"/>
          <w:i/>
          <w:iCs/>
          <w:color w:val="000000" w:themeColor="text1"/>
          <w:sz w:val="18"/>
          <w:szCs w:val="18"/>
          <w:rPrChange w:id="79" w:author="Anjum, Aisha" w:date="2024-11-22T00:15:00Z" w16du:dateUtc="2024-11-22T00:15:00Z">
            <w:rPr>
              <w:ins w:id="80" w:author="Anjum, Aisha" w:date="2024-11-20T23:59:00Z" w16du:dateUtc="2024-11-20T23:59:38Z"/>
              <w:rFonts w:ascii="Segoe UI" w:eastAsia="Segoe UI" w:hAnsi="Segoe UI" w:cs="Segoe UI"/>
              <w:color w:val="000000" w:themeColor="text1"/>
              <w:sz w:val="18"/>
              <w:szCs w:val="18"/>
            </w:rPr>
          </w:rPrChange>
        </w:rPr>
        <w:pPrChange w:id="81" w:author="Anjum, Aisha" w:date="2024-11-20T23:59:00Z">
          <w:pPr/>
        </w:pPrChange>
      </w:pPr>
    </w:p>
    <w:p w14:paraId="70EE088A" w14:textId="3AC3413A" w:rsidR="7A4A8410" w:rsidRPr="00305B47" w:rsidRDefault="7A4A8410">
      <w:pPr>
        <w:spacing w:after="0"/>
        <w:jc w:val="center"/>
        <w:rPr>
          <w:ins w:id="82" w:author="Anjum, Aisha" w:date="2024-11-20T23:59:00Z" w16du:dateUtc="2024-11-20T23:59:38Z"/>
          <w:rFonts w:ascii="Calibri" w:eastAsia="Calibri" w:hAnsi="Calibri" w:cs="Calibri"/>
          <w:i/>
          <w:iCs/>
          <w:color w:val="000000" w:themeColor="text1"/>
          <w:rPrChange w:id="83" w:author="Anjum, Aisha" w:date="2024-11-22T00:15:00Z" w16du:dateUtc="2024-11-22T00:15:00Z">
            <w:rPr>
              <w:ins w:id="84" w:author="Anjum, Aisha" w:date="2024-11-20T23:59:00Z" w16du:dateUtc="2024-11-20T23:59:38Z"/>
              <w:rFonts w:ascii="Calibri" w:eastAsia="Calibri" w:hAnsi="Calibri" w:cs="Calibri"/>
              <w:color w:val="000000" w:themeColor="text1"/>
            </w:rPr>
          </w:rPrChange>
        </w:rPr>
        <w:pPrChange w:id="85" w:author="Anjum, Aisha" w:date="2024-11-20T23:59:00Z">
          <w:pPr/>
        </w:pPrChange>
      </w:pPr>
      <w:ins w:id="86" w:author="Anjum, Aisha" w:date="2024-11-20T23:59:00Z">
        <w:r w:rsidRPr="00305B47">
          <w:rPr>
            <w:rStyle w:val="normaltextrun"/>
            <w:rFonts w:ascii="Calibri" w:eastAsia="Calibri" w:hAnsi="Calibri" w:cs="Calibri"/>
            <w:i/>
            <w:iCs/>
            <w:color w:val="000000" w:themeColor="text1"/>
            <w:rPrChange w:id="87" w:author="Anjum, Aisha" w:date="2024-11-22T00:15:00Z" w16du:dateUtc="2024-11-22T00:15:00Z">
              <w:rPr>
                <w:rStyle w:val="normaltextrun"/>
                <w:rFonts w:ascii="Calibri" w:eastAsia="Calibri" w:hAnsi="Calibri" w:cs="Calibri"/>
                <w:color w:val="000000" w:themeColor="text1"/>
              </w:rPr>
            </w:rPrChange>
          </w:rPr>
          <w:t xml:space="preserve">To ensure confidence in the process and minimise risk of loss, all consent forms </w:t>
        </w:r>
        <w:r w:rsidRPr="00305B47">
          <w:rPr>
            <w:rStyle w:val="normaltextrun"/>
            <w:rFonts w:ascii="Calibri" w:eastAsia="Calibri" w:hAnsi="Calibri" w:cs="Calibri"/>
            <w:i/>
            <w:iCs/>
            <w:color w:val="000000" w:themeColor="text1"/>
            <w:u w:val="single"/>
            <w:rPrChange w:id="88" w:author="Anjum, Aisha" w:date="2024-11-22T00:15:00Z" w16du:dateUtc="2024-11-22T00:15:00Z">
              <w:rPr>
                <w:rStyle w:val="normaltextrun"/>
                <w:rFonts w:ascii="Calibri" w:eastAsia="Calibri" w:hAnsi="Calibri" w:cs="Calibri"/>
                <w:color w:val="000000" w:themeColor="text1"/>
                <w:u w:val="single"/>
              </w:rPr>
            </w:rPrChange>
          </w:rPr>
          <w:t>must</w:t>
        </w:r>
        <w:r w:rsidRPr="00305B47">
          <w:rPr>
            <w:rStyle w:val="normaltextrun"/>
            <w:rFonts w:ascii="Calibri" w:eastAsia="Calibri" w:hAnsi="Calibri" w:cs="Calibri"/>
            <w:i/>
            <w:iCs/>
            <w:color w:val="000000" w:themeColor="text1"/>
            <w:rPrChange w:id="89" w:author="Anjum, Aisha" w:date="2024-11-22T00:15:00Z" w16du:dateUtc="2024-11-22T00:15:00Z">
              <w:rPr>
                <w:rStyle w:val="normaltextrun"/>
                <w:rFonts w:ascii="Calibri" w:eastAsia="Calibri" w:hAnsi="Calibri" w:cs="Calibri"/>
                <w:color w:val="000000" w:themeColor="text1"/>
              </w:rPr>
            </w:rPrChange>
          </w:rPr>
          <w:t xml:space="preserve"> be printed, presented, and stored in double sided format </w:t>
        </w:r>
      </w:ins>
    </w:p>
    <w:p w14:paraId="7B5DC6BF" w14:textId="16FC5414" w:rsidR="580DDA3B" w:rsidRDefault="580DDA3B" w:rsidP="580DDA3B">
      <w:pPr>
        <w:rPr>
          <w:ins w:id="90" w:author="Beren Barklam" w:date="2024-11-18T13:47:00Z" w16du:dateUtc="2024-11-18T13:47:00Z"/>
        </w:rPr>
      </w:pPr>
    </w:p>
    <w:p w14:paraId="0EAB2B23" w14:textId="77777777" w:rsidR="00A052ED" w:rsidRPr="00A052ED" w:rsidRDefault="00A052ED" w:rsidP="00A052ED">
      <w:pPr>
        <w:rPr>
          <w:ins w:id="91" w:author="Beren Barklam" w:date="2024-11-18T13:47:00Z" w16du:dateUtc="2024-11-18T13:47:00Z"/>
          <w:rFonts w:cstheme="minorHAnsi"/>
        </w:rPr>
      </w:pPr>
    </w:p>
    <w:p w14:paraId="157A5604" w14:textId="77777777" w:rsidR="00A052ED" w:rsidRPr="00A052ED" w:rsidRDefault="00A052ED" w:rsidP="00A052ED">
      <w:pPr>
        <w:rPr>
          <w:ins w:id="92" w:author="Beren Barklam" w:date="2024-11-18T13:47:00Z" w16du:dateUtc="2024-11-18T13:47:00Z"/>
          <w:rFonts w:cstheme="minorHAnsi"/>
        </w:rPr>
      </w:pPr>
    </w:p>
    <w:p w14:paraId="40FDFC74" w14:textId="77777777" w:rsidR="00A052ED" w:rsidRPr="00A052ED" w:rsidRDefault="00A052ED" w:rsidP="00A052ED">
      <w:pPr>
        <w:rPr>
          <w:ins w:id="93" w:author="Beren Barklam" w:date="2024-11-18T13:47:00Z" w16du:dateUtc="2024-11-18T13:47:00Z"/>
          <w:rFonts w:cstheme="minorHAnsi"/>
        </w:rPr>
      </w:pPr>
    </w:p>
    <w:p w14:paraId="7E0DF4E2" w14:textId="77777777" w:rsidR="00A052ED" w:rsidRPr="00A052ED" w:rsidRDefault="00A052ED" w:rsidP="00A052ED">
      <w:pPr>
        <w:rPr>
          <w:ins w:id="94" w:author="Beren Barklam" w:date="2024-11-18T13:47:00Z" w16du:dateUtc="2024-11-18T13:47:00Z"/>
          <w:rFonts w:cstheme="minorHAnsi"/>
        </w:rPr>
      </w:pPr>
    </w:p>
    <w:p w14:paraId="3EF5A112" w14:textId="77777777" w:rsidR="00A052ED" w:rsidRPr="00A052ED" w:rsidRDefault="00A052ED" w:rsidP="00A052ED">
      <w:pPr>
        <w:rPr>
          <w:ins w:id="95" w:author="Beren Barklam" w:date="2024-11-18T13:47:00Z" w16du:dateUtc="2024-11-18T13:47:00Z"/>
          <w:rFonts w:cstheme="minorHAnsi"/>
        </w:rPr>
      </w:pPr>
    </w:p>
    <w:p w14:paraId="23A666E5" w14:textId="77777777" w:rsidR="00A052ED" w:rsidRPr="00A052ED" w:rsidDel="00305B47" w:rsidRDefault="00A052ED" w:rsidP="00A052ED">
      <w:pPr>
        <w:rPr>
          <w:ins w:id="96" w:author="Beren Barklam" w:date="2024-11-18T13:47:00Z" w16du:dateUtc="2024-11-18T13:47:00Z"/>
          <w:del w:id="97" w:author="Anjum, Aisha" w:date="2024-11-22T00:15:00Z" w16du:dateUtc="2024-11-22T00:15:00Z"/>
          <w:rFonts w:cstheme="minorHAnsi"/>
        </w:rPr>
      </w:pPr>
    </w:p>
    <w:p w14:paraId="6B50478B" w14:textId="77777777" w:rsidR="00A052ED" w:rsidRPr="00A052ED" w:rsidDel="00305B47" w:rsidRDefault="00A052ED" w:rsidP="00A052ED">
      <w:pPr>
        <w:rPr>
          <w:ins w:id="98" w:author="Beren Barklam" w:date="2024-11-18T13:47:00Z" w16du:dateUtc="2024-11-18T13:47:00Z"/>
          <w:del w:id="99" w:author="Anjum, Aisha" w:date="2024-11-22T00:15:00Z" w16du:dateUtc="2024-11-22T00:15:00Z"/>
          <w:rFonts w:cstheme="minorHAnsi"/>
        </w:rPr>
      </w:pPr>
    </w:p>
    <w:p w14:paraId="7900C2EE" w14:textId="73ABE741" w:rsidR="00A052ED" w:rsidRPr="00A052ED" w:rsidRDefault="00A052ED">
      <w:pPr>
        <w:tabs>
          <w:tab w:val="left" w:pos="3900"/>
        </w:tabs>
        <w:rPr>
          <w:rFonts w:cstheme="minorHAnsi"/>
        </w:rPr>
        <w:pPrChange w:id="100" w:author="Anjum, Aisha" w:date="2024-11-22T00:16:00Z" w16du:dateUtc="2024-11-22T00:16:00Z">
          <w:pPr/>
        </w:pPrChange>
      </w:pPr>
      <w:ins w:id="101" w:author="Beren Barklam" w:date="2024-11-18T13:47:00Z" w16du:dateUtc="2024-11-18T13:47:00Z">
        <w:del w:id="102" w:author="Anjum, Aisha" w:date="2024-11-22T00:15:00Z" w16du:dateUtc="2024-11-22T00:15:00Z">
          <w:r w:rsidDel="00305B47">
            <w:rPr>
              <w:rFonts w:cstheme="minorHAnsi"/>
            </w:rPr>
            <w:tab/>
          </w:r>
        </w:del>
      </w:ins>
      <w:ins w:id="103" w:author="Anjum, Aisha" w:date="2024-11-22T00:16:00Z" w16du:dateUtc="2024-11-22T00:16:00Z">
        <w:r w:rsidR="00305B47">
          <w:rPr>
            <w:rFonts w:cstheme="minorHAnsi"/>
          </w:rPr>
          <w:tab/>
        </w:r>
      </w:ins>
    </w:p>
    <w:sectPr w:rsidR="00A052ED" w:rsidRPr="00A052ED" w:rsidSect="001D278B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0C75F5" w14:textId="77777777" w:rsidR="00F77419" w:rsidRDefault="00F77419" w:rsidP="00B41865">
      <w:pPr>
        <w:spacing w:after="0" w:line="240" w:lineRule="auto"/>
      </w:pPr>
      <w:r>
        <w:separator/>
      </w:r>
    </w:p>
  </w:endnote>
  <w:endnote w:type="continuationSeparator" w:id="0">
    <w:p w14:paraId="2FEB1AD0" w14:textId="77777777" w:rsidR="00F77419" w:rsidRDefault="00F77419" w:rsidP="00B41865">
      <w:pPr>
        <w:spacing w:after="0" w:line="240" w:lineRule="auto"/>
      </w:pPr>
      <w:r>
        <w:continuationSeparator/>
      </w:r>
    </w:p>
  </w:endnote>
  <w:endnote w:type="continuationNotice" w:id="1">
    <w:p w14:paraId="1AF1F879" w14:textId="77777777" w:rsidR="00F77419" w:rsidRDefault="00F7741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A295E4" w14:textId="77AC8082" w:rsidR="00B41865" w:rsidRPr="00B41865" w:rsidRDefault="00B41865" w:rsidP="00B41865">
    <w:pPr>
      <w:pStyle w:val="Footer"/>
      <w:rPr>
        <w:rFonts w:cstheme="minorHAnsi"/>
      </w:rPr>
    </w:pPr>
    <w:r w:rsidRPr="00B41865">
      <w:rPr>
        <w:rFonts w:cstheme="minorHAnsi"/>
      </w:rPr>
      <w:t xml:space="preserve">REMAP-CAP </w:t>
    </w:r>
    <w:r>
      <w:rPr>
        <w:rFonts w:cstheme="minorHAnsi"/>
      </w:rPr>
      <w:t>Tel</w:t>
    </w:r>
    <w:r w:rsidRPr="00B41865">
      <w:rPr>
        <w:rFonts w:cstheme="minorHAnsi"/>
      </w:rPr>
      <w:t>_AM</w:t>
    </w:r>
    <w:del w:id="106" w:author="Beren Barklam" w:date="2024-11-18T13:49:00Z" w16du:dateUtc="2024-11-18T13:49:00Z">
      <w:r w:rsidRPr="00B41865" w:rsidDel="00EA67A3">
        <w:rPr>
          <w:rFonts w:cstheme="minorHAnsi"/>
        </w:rPr>
        <w:delText>0</w:delText>
      </w:r>
    </w:del>
    <w:r w:rsidR="0071584A">
      <w:rPr>
        <w:rFonts w:cstheme="minorHAnsi"/>
      </w:rPr>
      <w:t>4</w:t>
    </w:r>
    <w:ins w:id="107" w:author="Beren Barklam" w:date="2024-11-18T13:47:00Z" w16du:dateUtc="2024-11-18T13:47:00Z">
      <w:r w:rsidR="00A052ED">
        <w:rPr>
          <w:rFonts w:cstheme="minorHAnsi"/>
        </w:rPr>
        <w:t>2</w:t>
      </w:r>
    </w:ins>
    <w:del w:id="108" w:author="Beren Barklam" w:date="2024-11-18T13:47:00Z" w16du:dateUtc="2024-11-18T13:47:00Z">
      <w:r w:rsidR="0071584A" w:rsidDel="00A052ED">
        <w:rPr>
          <w:rFonts w:cstheme="minorHAnsi"/>
        </w:rPr>
        <w:delText>0</w:delText>
      </w:r>
    </w:del>
    <w:r w:rsidRPr="00B41865">
      <w:rPr>
        <w:rFonts w:cstheme="minorHAnsi"/>
      </w:rPr>
      <w:t xml:space="preserve"> </w:t>
    </w:r>
    <w:ins w:id="109" w:author="Anjum, Aisha" w:date="2024-11-22T00:16:00Z" w16du:dateUtc="2024-11-22T00:16:00Z">
      <w:r w:rsidR="00305B47">
        <w:rPr>
          <w:rFonts w:cstheme="minorHAnsi"/>
        </w:rPr>
        <w:t>_</w:t>
      </w:r>
    </w:ins>
    <w:del w:id="110" w:author="Anjum, Aisha" w:date="2024-11-22T00:16:00Z" w16du:dateUtc="2024-11-22T00:16:00Z">
      <w:r w:rsidRPr="00B41865" w:rsidDel="00305B47">
        <w:rPr>
          <w:rFonts w:cstheme="minorHAnsi"/>
        </w:rPr>
        <w:tab/>
      </w:r>
    </w:del>
    <w:r w:rsidRPr="00B41865">
      <w:rPr>
        <w:rFonts w:cstheme="minorHAnsi"/>
      </w:rPr>
      <w:t xml:space="preserve">IRAS  237150 </w:t>
    </w:r>
    <w:r w:rsidRPr="00B41865">
      <w:rPr>
        <w:rFonts w:cstheme="minorHAnsi"/>
      </w:rPr>
      <w:tab/>
    </w:r>
    <w:sdt>
      <w:sdtPr>
        <w:rPr>
          <w:rFonts w:cstheme="minorHAnsi"/>
        </w:rPr>
        <w:id w:val="332343736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cstheme="minorHAnsi"/>
            </w:r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ins w:id="111" w:author="Anjum, Aisha" w:date="2024-11-22T00:16:00Z" w16du:dateUtc="2024-11-22T00:16:00Z">
              <w:r w:rsidR="00305B47">
                <w:rPr>
                  <w:rFonts w:cstheme="minorHAnsi"/>
                </w:rPr>
                <w:t xml:space="preserve">                                                                                                  </w:t>
              </w:r>
            </w:ins>
            <w:r w:rsidRPr="00B41865">
              <w:rPr>
                <w:rFonts w:cstheme="minorHAnsi"/>
              </w:rPr>
              <w:t xml:space="preserve">Page </w:t>
            </w:r>
            <w:r w:rsidRPr="00B41865">
              <w:rPr>
                <w:rFonts w:cstheme="minorHAnsi"/>
                <w:b/>
                <w:bCs/>
              </w:rPr>
              <w:fldChar w:fldCharType="begin"/>
            </w:r>
            <w:r w:rsidRPr="00B41865">
              <w:rPr>
                <w:rFonts w:cstheme="minorHAnsi"/>
                <w:b/>
                <w:bCs/>
              </w:rPr>
              <w:instrText xml:space="preserve"> PAGE </w:instrText>
            </w:r>
            <w:r w:rsidRPr="00B41865">
              <w:rPr>
                <w:rFonts w:cstheme="minorHAnsi"/>
                <w:b/>
                <w:bCs/>
              </w:rPr>
              <w:fldChar w:fldCharType="separate"/>
            </w:r>
            <w:r w:rsidRPr="00B41865">
              <w:rPr>
                <w:rFonts w:cstheme="minorHAnsi"/>
                <w:b/>
                <w:bCs/>
              </w:rPr>
              <w:t>1</w:t>
            </w:r>
            <w:r w:rsidRPr="00B41865">
              <w:rPr>
                <w:rFonts w:cstheme="minorHAnsi"/>
                <w:b/>
                <w:bCs/>
              </w:rPr>
              <w:fldChar w:fldCharType="end"/>
            </w:r>
            <w:r w:rsidRPr="00B41865">
              <w:rPr>
                <w:rFonts w:cstheme="minorHAnsi"/>
              </w:rPr>
              <w:t xml:space="preserve"> of </w:t>
            </w:r>
            <w:r w:rsidRPr="00B41865">
              <w:rPr>
                <w:rFonts w:cstheme="minorHAnsi"/>
                <w:b/>
                <w:bCs/>
              </w:rPr>
              <w:fldChar w:fldCharType="begin"/>
            </w:r>
            <w:r w:rsidRPr="00B41865">
              <w:rPr>
                <w:rFonts w:cstheme="minorHAnsi"/>
                <w:b/>
                <w:bCs/>
              </w:rPr>
              <w:instrText xml:space="preserve"> NUMPAGES  </w:instrText>
            </w:r>
            <w:r w:rsidRPr="00B41865">
              <w:rPr>
                <w:rFonts w:cstheme="minorHAnsi"/>
                <w:b/>
                <w:bCs/>
              </w:rPr>
              <w:fldChar w:fldCharType="separate"/>
            </w:r>
            <w:r w:rsidRPr="00B41865">
              <w:rPr>
                <w:rFonts w:cstheme="minorHAnsi"/>
                <w:b/>
                <w:bCs/>
              </w:rPr>
              <w:t>3</w:t>
            </w:r>
            <w:r w:rsidRPr="00B41865">
              <w:rPr>
                <w:rFonts w:cstheme="minorHAnsi"/>
                <w:b/>
                <w:bCs/>
              </w:rPr>
              <w:fldChar w:fldCharType="end"/>
            </w:r>
          </w:sdtContent>
        </w:sdt>
      </w:sdtContent>
    </w:sdt>
  </w:p>
  <w:p w14:paraId="7E358482" w14:textId="2EE25F63" w:rsidR="00B41865" w:rsidRPr="00B41865" w:rsidRDefault="00B41865">
    <w:pPr>
      <w:pStyle w:val="Footer"/>
      <w:rPr>
        <w:rFonts w:cstheme="minorHAnsi"/>
      </w:rPr>
    </w:pPr>
    <w:r w:rsidRPr="00B41865">
      <w:rPr>
        <w:rFonts w:cstheme="minorHAnsi"/>
      </w:rPr>
      <w:t>V</w:t>
    </w:r>
    <w:r w:rsidR="00035395">
      <w:rPr>
        <w:rFonts w:cstheme="minorHAnsi"/>
      </w:rPr>
      <w:t>2</w:t>
    </w:r>
    <w:r w:rsidRPr="00B41865">
      <w:rPr>
        <w:rFonts w:cstheme="minorHAnsi"/>
      </w:rPr>
      <w:t>.</w:t>
    </w:r>
    <w:del w:id="112" w:author="Beren Barklam" w:date="2024-11-18T13:47:00Z" w16du:dateUtc="2024-11-18T13:47:00Z">
      <w:r w:rsidDel="00A052ED">
        <w:rPr>
          <w:rFonts w:cstheme="minorHAnsi"/>
        </w:rPr>
        <w:delText>0</w:delText>
      </w:r>
      <w:r w:rsidRPr="00B41865" w:rsidDel="00A052ED">
        <w:rPr>
          <w:rFonts w:cstheme="minorHAnsi"/>
        </w:rPr>
        <w:delText xml:space="preserve"> </w:delText>
      </w:r>
    </w:del>
    <w:ins w:id="113" w:author="Beren Barklam" w:date="2024-11-18T13:47:00Z" w16du:dateUtc="2024-11-18T13:47:00Z">
      <w:r w:rsidR="00A052ED">
        <w:rPr>
          <w:rFonts w:cstheme="minorHAnsi"/>
        </w:rPr>
        <w:t>1</w:t>
      </w:r>
      <w:r w:rsidR="00A052ED" w:rsidRPr="00B41865">
        <w:rPr>
          <w:rFonts w:cstheme="minorHAnsi"/>
        </w:rPr>
        <w:t xml:space="preserve"> </w:t>
      </w:r>
    </w:ins>
    <w:del w:id="114" w:author="Beren Barklam" w:date="2024-11-18T13:48:00Z" w16du:dateUtc="2024-11-18T13:48:00Z">
      <w:r w:rsidR="00035395" w:rsidDel="00A052ED">
        <w:rPr>
          <w:rFonts w:cstheme="minorHAnsi"/>
        </w:rPr>
        <w:delText>16</w:delText>
      </w:r>
      <w:r w:rsidR="00035395" w:rsidRPr="00BA10E7" w:rsidDel="00A052ED">
        <w:rPr>
          <w:rFonts w:cstheme="minorHAnsi"/>
          <w:vertAlign w:val="superscript"/>
        </w:rPr>
        <w:delText>th</w:delText>
      </w:r>
      <w:r w:rsidR="00035395" w:rsidDel="00A052ED">
        <w:rPr>
          <w:rFonts w:cstheme="minorHAnsi"/>
        </w:rPr>
        <w:delText xml:space="preserve"> November 2023</w:delText>
      </w:r>
    </w:del>
    <w:ins w:id="115" w:author="Beren Barklam" w:date="2024-11-18T13:47:00Z" w16du:dateUtc="2024-11-18T13:47:00Z">
      <w:r w:rsidR="00A052ED">
        <w:rPr>
          <w:rFonts w:cstheme="minorHAnsi"/>
        </w:rPr>
        <w:t>13</w:t>
      </w:r>
      <w:r w:rsidR="00A052ED" w:rsidRPr="00A052ED">
        <w:rPr>
          <w:rFonts w:cstheme="minorHAnsi"/>
          <w:vertAlign w:val="superscript"/>
          <w:rPrChange w:id="116" w:author="Beren Barklam" w:date="2024-11-18T13:47:00Z" w16du:dateUtc="2024-11-18T13:47:00Z">
            <w:rPr>
              <w:rFonts w:cstheme="minorHAnsi"/>
            </w:rPr>
          </w:rPrChange>
        </w:rPr>
        <w:t>th</w:t>
      </w:r>
      <w:r w:rsidR="00A052ED">
        <w:rPr>
          <w:rFonts w:cstheme="minorHAnsi"/>
        </w:rPr>
        <w:t xml:space="preserve"> November 2024</w:t>
      </w:r>
    </w:ins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D94E64" w14:textId="77777777" w:rsidR="007D0428" w:rsidRDefault="007D0428" w:rsidP="001D278B">
    <w:pPr>
      <w:pStyle w:val="Footer"/>
      <w:rPr>
        <w:ins w:id="119" w:author="Anjum, Aisha" w:date="2024-11-22T00:15:00Z" w16du:dateUtc="2024-11-22T00:15:00Z"/>
        <w:rFonts w:cstheme="minorHAnsi"/>
      </w:rPr>
    </w:pPr>
  </w:p>
  <w:p w14:paraId="73138A5E" w14:textId="6F62187E" w:rsidR="001D278B" w:rsidRPr="00B41865" w:rsidRDefault="001D278B" w:rsidP="001D278B">
    <w:pPr>
      <w:pStyle w:val="Footer"/>
      <w:rPr>
        <w:rFonts w:cstheme="minorHAnsi"/>
      </w:rPr>
    </w:pPr>
    <w:r w:rsidRPr="00B41865">
      <w:rPr>
        <w:rFonts w:cstheme="minorHAnsi"/>
      </w:rPr>
      <w:t xml:space="preserve">REMAP-CAP </w:t>
    </w:r>
    <w:r>
      <w:rPr>
        <w:rFonts w:cstheme="minorHAnsi"/>
      </w:rPr>
      <w:t>Tel</w:t>
    </w:r>
    <w:r w:rsidRPr="00B41865">
      <w:rPr>
        <w:rFonts w:cstheme="minorHAnsi"/>
      </w:rPr>
      <w:t>_AM</w:t>
    </w:r>
    <w:del w:id="120" w:author="Beren Barklam" w:date="2024-11-18T13:49:00Z" w16du:dateUtc="2024-11-18T13:49:00Z">
      <w:r w:rsidRPr="00B41865" w:rsidDel="00EA67A3">
        <w:rPr>
          <w:rFonts w:cstheme="minorHAnsi"/>
        </w:rPr>
        <w:delText>0</w:delText>
      </w:r>
    </w:del>
    <w:r w:rsidR="00035395">
      <w:rPr>
        <w:rFonts w:cstheme="minorHAnsi"/>
      </w:rPr>
      <w:t>4</w:t>
    </w:r>
    <w:ins w:id="121" w:author="Beren Barklam" w:date="2024-11-18T13:46:00Z" w16du:dateUtc="2024-11-18T13:46:00Z">
      <w:r w:rsidR="00A052ED">
        <w:rPr>
          <w:rFonts w:cstheme="minorHAnsi"/>
        </w:rPr>
        <w:t>2</w:t>
      </w:r>
    </w:ins>
    <w:del w:id="122" w:author="Beren Barklam" w:date="2024-11-18T13:46:00Z" w16du:dateUtc="2024-11-18T13:46:00Z">
      <w:r w:rsidR="00035395" w:rsidDel="00A052ED">
        <w:rPr>
          <w:rFonts w:cstheme="minorHAnsi"/>
        </w:rPr>
        <w:delText>0</w:delText>
      </w:r>
      <w:r w:rsidRPr="00B41865" w:rsidDel="00A052ED">
        <w:rPr>
          <w:rFonts w:cstheme="minorHAnsi"/>
        </w:rPr>
        <w:delText xml:space="preserve"> </w:delText>
      </w:r>
    </w:del>
    <w:ins w:id="123" w:author="Anjum, Aisha" w:date="2024-11-22T00:15:00Z" w16du:dateUtc="2024-11-22T00:15:00Z">
      <w:r w:rsidR="007D0428">
        <w:rPr>
          <w:rFonts w:cstheme="minorHAnsi"/>
        </w:rPr>
        <w:t>_</w:t>
      </w:r>
    </w:ins>
    <w:del w:id="124" w:author="Anjum, Aisha" w:date="2024-11-22T00:15:00Z" w16du:dateUtc="2024-11-22T00:15:00Z">
      <w:r w:rsidRPr="00B41865" w:rsidDel="007D0428">
        <w:rPr>
          <w:rFonts w:cstheme="minorHAnsi"/>
        </w:rPr>
        <w:tab/>
      </w:r>
    </w:del>
    <w:r w:rsidRPr="00B41865">
      <w:rPr>
        <w:rFonts w:cstheme="minorHAnsi"/>
      </w:rPr>
      <w:t xml:space="preserve">IRAS  237150 </w:t>
    </w:r>
    <w:r w:rsidRPr="00B41865">
      <w:rPr>
        <w:rFonts w:cstheme="minorHAnsi"/>
      </w:rPr>
      <w:tab/>
    </w:r>
    <w:sdt>
      <w:sdtPr>
        <w:rPr>
          <w:rFonts w:cstheme="minorHAnsi"/>
        </w:rPr>
        <w:id w:val="306284373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cstheme="minorHAnsi"/>
            </w:rPr>
            <w:id w:val="791413287"/>
            <w:docPartObj>
              <w:docPartGallery w:val="Page Numbers (Top of Page)"/>
              <w:docPartUnique/>
            </w:docPartObj>
          </w:sdtPr>
          <w:sdtEndPr/>
          <w:sdtContent>
            <w:ins w:id="125" w:author="Anjum, Aisha" w:date="2024-11-22T00:15:00Z" w16du:dateUtc="2024-11-22T00:15:00Z">
              <w:r w:rsidR="007D0428">
                <w:rPr>
                  <w:rFonts w:cstheme="minorHAnsi"/>
                </w:rPr>
                <w:t xml:space="preserve">                                                                                            </w:t>
              </w:r>
            </w:ins>
            <w:r w:rsidRPr="00B41865">
              <w:rPr>
                <w:rFonts w:cstheme="minorHAnsi"/>
              </w:rPr>
              <w:t xml:space="preserve">Page </w:t>
            </w:r>
            <w:r w:rsidRPr="00B41865">
              <w:rPr>
                <w:rFonts w:cstheme="minorHAnsi"/>
                <w:b/>
                <w:bCs/>
              </w:rPr>
              <w:fldChar w:fldCharType="begin"/>
            </w:r>
            <w:r w:rsidRPr="00B41865">
              <w:rPr>
                <w:rFonts w:cstheme="minorHAnsi"/>
                <w:b/>
                <w:bCs/>
              </w:rPr>
              <w:instrText xml:space="preserve"> PAGE </w:instrText>
            </w:r>
            <w:r w:rsidRPr="00B41865">
              <w:rPr>
                <w:rFonts w:cstheme="minorHAnsi"/>
                <w:b/>
                <w:bCs/>
              </w:rPr>
              <w:fldChar w:fldCharType="separate"/>
            </w:r>
            <w:r>
              <w:rPr>
                <w:rFonts w:cstheme="minorHAnsi"/>
                <w:b/>
                <w:bCs/>
              </w:rPr>
              <w:t>2</w:t>
            </w:r>
            <w:r w:rsidRPr="00B41865">
              <w:rPr>
                <w:rFonts w:cstheme="minorHAnsi"/>
                <w:b/>
                <w:bCs/>
              </w:rPr>
              <w:fldChar w:fldCharType="end"/>
            </w:r>
            <w:r w:rsidRPr="00B41865">
              <w:rPr>
                <w:rFonts w:cstheme="minorHAnsi"/>
              </w:rPr>
              <w:t xml:space="preserve"> of </w:t>
            </w:r>
            <w:r w:rsidRPr="00B41865">
              <w:rPr>
                <w:rFonts w:cstheme="minorHAnsi"/>
                <w:b/>
                <w:bCs/>
              </w:rPr>
              <w:fldChar w:fldCharType="begin"/>
            </w:r>
            <w:r w:rsidRPr="00B41865">
              <w:rPr>
                <w:rFonts w:cstheme="minorHAnsi"/>
                <w:b/>
                <w:bCs/>
              </w:rPr>
              <w:instrText xml:space="preserve"> NUMPAGES  </w:instrText>
            </w:r>
            <w:r w:rsidRPr="00B41865">
              <w:rPr>
                <w:rFonts w:cstheme="minorHAnsi"/>
                <w:b/>
                <w:bCs/>
              </w:rPr>
              <w:fldChar w:fldCharType="separate"/>
            </w:r>
            <w:r>
              <w:rPr>
                <w:rFonts w:cstheme="minorHAnsi"/>
                <w:b/>
                <w:bCs/>
              </w:rPr>
              <w:t>2</w:t>
            </w:r>
            <w:r w:rsidRPr="00B41865">
              <w:rPr>
                <w:rFonts w:cstheme="minorHAnsi"/>
                <w:b/>
                <w:bCs/>
              </w:rPr>
              <w:fldChar w:fldCharType="end"/>
            </w:r>
          </w:sdtContent>
        </w:sdt>
      </w:sdtContent>
    </w:sdt>
  </w:p>
  <w:p w14:paraId="7A312E1A" w14:textId="3D6BACA5" w:rsidR="001D278B" w:rsidRPr="001D278B" w:rsidRDefault="001D278B">
    <w:pPr>
      <w:pStyle w:val="Footer"/>
      <w:rPr>
        <w:rFonts w:cstheme="minorHAnsi"/>
      </w:rPr>
    </w:pPr>
    <w:r w:rsidRPr="00B41865">
      <w:rPr>
        <w:rFonts w:cstheme="minorHAnsi"/>
      </w:rPr>
      <w:t>V</w:t>
    </w:r>
    <w:r w:rsidR="00035395">
      <w:rPr>
        <w:rFonts w:cstheme="minorHAnsi"/>
      </w:rPr>
      <w:t>2</w:t>
    </w:r>
    <w:r w:rsidRPr="00B41865">
      <w:rPr>
        <w:rFonts w:cstheme="minorHAnsi"/>
      </w:rPr>
      <w:t>.</w:t>
    </w:r>
    <w:del w:id="126" w:author="Beren Barklam" w:date="2024-11-18T13:47:00Z" w16du:dateUtc="2024-11-18T13:47:00Z">
      <w:r w:rsidDel="00A052ED">
        <w:rPr>
          <w:rFonts w:cstheme="minorHAnsi"/>
        </w:rPr>
        <w:delText>0</w:delText>
      </w:r>
      <w:r w:rsidRPr="00B41865" w:rsidDel="00A052ED">
        <w:rPr>
          <w:rFonts w:cstheme="minorHAnsi"/>
        </w:rPr>
        <w:delText xml:space="preserve"> </w:delText>
      </w:r>
    </w:del>
    <w:ins w:id="127" w:author="Beren Barklam" w:date="2024-11-18T13:47:00Z" w16du:dateUtc="2024-11-18T13:47:00Z">
      <w:r w:rsidR="00A052ED">
        <w:rPr>
          <w:rFonts w:cstheme="minorHAnsi"/>
        </w:rPr>
        <w:t>1</w:t>
      </w:r>
      <w:r w:rsidR="00A052ED" w:rsidRPr="00B41865">
        <w:rPr>
          <w:rFonts w:cstheme="minorHAnsi"/>
        </w:rPr>
        <w:t xml:space="preserve"> </w:t>
      </w:r>
    </w:ins>
    <w:del w:id="128" w:author="Beren Barklam" w:date="2024-11-18T13:47:00Z" w16du:dateUtc="2024-11-18T13:47:00Z">
      <w:r w:rsidR="00035395" w:rsidDel="00A052ED">
        <w:rPr>
          <w:rFonts w:cstheme="minorHAnsi"/>
        </w:rPr>
        <w:delText>16</w:delText>
      </w:r>
      <w:r w:rsidR="00035395" w:rsidRPr="00BA10E7" w:rsidDel="00A052ED">
        <w:rPr>
          <w:rFonts w:cstheme="minorHAnsi"/>
          <w:vertAlign w:val="superscript"/>
        </w:rPr>
        <w:delText>th</w:delText>
      </w:r>
      <w:r w:rsidR="00035395" w:rsidDel="00A052ED">
        <w:rPr>
          <w:rFonts w:cstheme="minorHAnsi"/>
        </w:rPr>
        <w:delText xml:space="preserve"> November 2023</w:delText>
      </w:r>
    </w:del>
    <w:ins w:id="129" w:author="Beren Barklam" w:date="2024-11-18T13:47:00Z" w16du:dateUtc="2024-11-18T13:47:00Z">
      <w:r w:rsidR="00A052ED">
        <w:rPr>
          <w:rFonts w:cstheme="minorHAnsi"/>
        </w:rPr>
        <w:t>13</w:t>
      </w:r>
      <w:r w:rsidR="00A052ED" w:rsidRPr="00A052ED">
        <w:rPr>
          <w:rFonts w:cstheme="minorHAnsi"/>
          <w:vertAlign w:val="superscript"/>
          <w:rPrChange w:id="130" w:author="Beren Barklam" w:date="2024-11-18T13:47:00Z" w16du:dateUtc="2024-11-18T13:47:00Z">
            <w:rPr>
              <w:rFonts w:cstheme="minorHAnsi"/>
            </w:rPr>
          </w:rPrChange>
        </w:rPr>
        <w:t>th</w:t>
      </w:r>
      <w:r w:rsidR="00A052ED">
        <w:rPr>
          <w:rFonts w:cstheme="minorHAnsi"/>
        </w:rPr>
        <w:t xml:space="preserve"> November 2024</w:t>
      </w:r>
    </w:ins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FE6A34" w14:textId="77777777" w:rsidR="00F77419" w:rsidRDefault="00F77419" w:rsidP="00B41865">
      <w:pPr>
        <w:spacing w:after="0" w:line="240" w:lineRule="auto"/>
      </w:pPr>
      <w:r>
        <w:separator/>
      </w:r>
    </w:p>
  </w:footnote>
  <w:footnote w:type="continuationSeparator" w:id="0">
    <w:p w14:paraId="60464529" w14:textId="77777777" w:rsidR="00F77419" w:rsidRDefault="00F77419" w:rsidP="00B41865">
      <w:pPr>
        <w:spacing w:after="0" w:line="240" w:lineRule="auto"/>
      </w:pPr>
      <w:r>
        <w:continuationSeparator/>
      </w:r>
    </w:p>
  </w:footnote>
  <w:footnote w:type="continuationNotice" w:id="1">
    <w:p w14:paraId="3705A3C7" w14:textId="77777777" w:rsidR="00F77419" w:rsidRDefault="00F7741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E47A28" w14:textId="77777777" w:rsidR="007D0428" w:rsidRDefault="007D0428">
    <w:pPr>
      <w:pStyle w:val="Header"/>
      <w:rPr>
        <w:ins w:id="104" w:author="Anjum, Aisha" w:date="2024-11-22T00:15:00Z" w16du:dateUtc="2024-11-22T00:15:00Z"/>
      </w:rPr>
    </w:pPr>
  </w:p>
  <w:p w14:paraId="37AF5B00" w14:textId="77777777" w:rsidR="007D0428" w:rsidRDefault="007D0428">
    <w:pPr>
      <w:pStyle w:val="Header"/>
      <w:rPr>
        <w:ins w:id="105" w:author="Anjum, Aisha" w:date="2024-11-22T00:15:00Z" w16du:dateUtc="2024-11-22T00:15:00Z"/>
      </w:rPr>
    </w:pPr>
  </w:p>
  <w:p w14:paraId="0D802EC9" w14:textId="77777777" w:rsidR="007D0428" w:rsidRDefault="007D042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C891F3" w14:textId="77777777" w:rsidR="001D278B" w:rsidRDefault="001D278B" w:rsidP="001D278B">
    <w:pPr>
      <w:pStyle w:val="Header"/>
      <w:jc w:val="center"/>
      <w:rPr>
        <w:rFonts w:ascii="Calibri" w:hAnsi="Calibri" w:cs="Calibri"/>
        <w:b/>
        <w:noProof/>
        <w:sz w:val="28"/>
        <w:szCs w:val="28"/>
        <w:lang w:eastAsia="en-GB"/>
      </w:rPr>
    </w:pPr>
    <w:r>
      <w:rPr>
        <w:noProof/>
      </w:rPr>
      <w:drawing>
        <wp:inline distT="0" distB="0" distL="0" distR="0" wp14:anchorId="6A4FB040" wp14:editId="0E2987AE">
          <wp:extent cx="5911850" cy="7874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1850" cy="787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1941E00" w14:textId="77777777" w:rsidR="001D278B" w:rsidRDefault="001D278B">
    <w:pPr>
      <w:pStyle w:val="Header"/>
      <w:tabs>
        <w:tab w:val="right" w:pos="8312"/>
      </w:tabs>
      <w:jc w:val="center"/>
      <w:pPrChange w:id="117" w:author="Anjum, Aisha" w:date="2024-11-22T00:15:00Z" w16du:dateUtc="2024-11-22T00:15:00Z">
        <w:pPr>
          <w:pStyle w:val="Header"/>
          <w:tabs>
            <w:tab w:val="right" w:pos="8312"/>
          </w:tabs>
        </w:pPr>
      </w:pPrChange>
    </w:pPr>
    <w:r w:rsidRPr="00AA0C6F">
      <w:rPr>
        <w:rFonts w:ascii="Calibri" w:eastAsia="Calibri" w:hAnsi="Calibri"/>
        <w:b/>
        <w:sz w:val="28"/>
        <w:szCs w:val="28"/>
      </w:rPr>
      <w:t>Randomized, Embedded, Multifactorial, Adaptive Platform trial for Community-Acquired Pneumonia</w:t>
    </w:r>
    <w:del w:id="118" w:author="Beren Barklam" w:date="2024-11-18T13:39:00Z" w16du:dateUtc="2024-11-18T13:39:00Z">
      <w:r w:rsidRPr="00AA0C6F" w:rsidDel="00E83327">
        <w:rPr>
          <w:rFonts w:ascii="Calibri" w:eastAsia="Calibri" w:hAnsi="Calibri"/>
          <w:b/>
          <w:sz w:val="28"/>
          <w:szCs w:val="28"/>
        </w:rPr>
        <w:delText xml:space="preserve"> </w:delText>
      </w:r>
      <w:r w:rsidRPr="00BF5E76" w:rsidDel="00E83327">
        <w:rPr>
          <w:rFonts w:ascii="Calibri" w:eastAsia="Calibri" w:hAnsi="Calibri"/>
          <w:b/>
          <w:sz w:val="28"/>
          <w:szCs w:val="28"/>
        </w:rPr>
        <w:delText xml:space="preserve">and </w:delText>
      </w:r>
      <w:r w:rsidDel="00E83327">
        <w:rPr>
          <w:rFonts w:ascii="Calibri" w:eastAsia="Calibri" w:hAnsi="Calibri"/>
          <w:b/>
          <w:sz w:val="28"/>
          <w:szCs w:val="28"/>
        </w:rPr>
        <w:delText>COVID-19</w:delText>
      </w:r>
    </w:del>
  </w:p>
  <w:p w14:paraId="4FDA415B" w14:textId="77777777" w:rsidR="001D278B" w:rsidRDefault="001D27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7F2441"/>
    <w:multiLevelType w:val="hybridMultilevel"/>
    <w:tmpl w:val="D54EAC5E"/>
    <w:lvl w:ilvl="0" w:tplc="E4541C3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color w:val="auto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2584620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Anjum, Aisha">
    <w15:presenceInfo w15:providerId="AD" w15:userId="S::aanjum1@ic.ac.uk::6bbbfd95-515f-4a09-8af8-2424c102afcd"/>
  </w15:person>
  <w15:person w15:author="Beren Barklam">
    <w15:presenceInfo w15:providerId="AD" w15:userId="S::icnarc303@icnarc.org::944bf126-06d1-492b-ad3a-50dcd256d20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865"/>
    <w:rsid w:val="00014045"/>
    <w:rsid w:val="00035395"/>
    <w:rsid w:val="000B70EF"/>
    <w:rsid w:val="000C4EBC"/>
    <w:rsid w:val="001558E6"/>
    <w:rsid w:val="001B3AC8"/>
    <w:rsid w:val="001C20A9"/>
    <w:rsid w:val="001D278B"/>
    <w:rsid w:val="00220A1C"/>
    <w:rsid w:val="00290B18"/>
    <w:rsid w:val="00296931"/>
    <w:rsid w:val="00305B47"/>
    <w:rsid w:val="00333A53"/>
    <w:rsid w:val="00364BC9"/>
    <w:rsid w:val="00397ADA"/>
    <w:rsid w:val="003D376A"/>
    <w:rsid w:val="003F7E0B"/>
    <w:rsid w:val="00435756"/>
    <w:rsid w:val="0044552A"/>
    <w:rsid w:val="0052561A"/>
    <w:rsid w:val="00540820"/>
    <w:rsid w:val="00567B25"/>
    <w:rsid w:val="00590556"/>
    <w:rsid w:val="005D3F30"/>
    <w:rsid w:val="006A7FDF"/>
    <w:rsid w:val="0071584A"/>
    <w:rsid w:val="007B76E1"/>
    <w:rsid w:val="007C6AF1"/>
    <w:rsid w:val="007D0428"/>
    <w:rsid w:val="007F7A42"/>
    <w:rsid w:val="00812CA6"/>
    <w:rsid w:val="008161FE"/>
    <w:rsid w:val="00882790"/>
    <w:rsid w:val="008F754E"/>
    <w:rsid w:val="00942DE9"/>
    <w:rsid w:val="009C6A10"/>
    <w:rsid w:val="00A052ED"/>
    <w:rsid w:val="00A32F3D"/>
    <w:rsid w:val="00A93969"/>
    <w:rsid w:val="00B12AE6"/>
    <w:rsid w:val="00B2587F"/>
    <w:rsid w:val="00B41865"/>
    <w:rsid w:val="00BA10E7"/>
    <w:rsid w:val="00BF1AA8"/>
    <w:rsid w:val="00C012A7"/>
    <w:rsid w:val="00CC5402"/>
    <w:rsid w:val="00D00ACD"/>
    <w:rsid w:val="00D64DCB"/>
    <w:rsid w:val="00E4721E"/>
    <w:rsid w:val="00E62C34"/>
    <w:rsid w:val="00E83327"/>
    <w:rsid w:val="00EA67A3"/>
    <w:rsid w:val="00F37F52"/>
    <w:rsid w:val="00F77419"/>
    <w:rsid w:val="00F96FEA"/>
    <w:rsid w:val="580DDA3B"/>
    <w:rsid w:val="7A4A8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38F708"/>
  <w15:chartTrackingRefBased/>
  <w15:docId w15:val="{60615F64-81D0-4E0D-A447-B0F53D9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B418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1865"/>
  </w:style>
  <w:style w:type="paragraph" w:styleId="Footer">
    <w:name w:val="footer"/>
    <w:basedOn w:val="Normal"/>
    <w:link w:val="FooterChar"/>
    <w:uiPriority w:val="99"/>
    <w:unhideWhenUsed/>
    <w:rsid w:val="00B418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1865"/>
  </w:style>
  <w:style w:type="table" w:styleId="TableGrid">
    <w:name w:val="Table Grid"/>
    <w:basedOn w:val="TableNormal"/>
    <w:uiPriority w:val="39"/>
    <w:rsid w:val="00B41865"/>
    <w:pPr>
      <w:spacing w:after="0" w:line="240" w:lineRule="auto"/>
    </w:pPr>
    <w:rPr>
      <w:rFonts w:eastAsiaTheme="minorEastAsia"/>
      <w:sz w:val="20"/>
      <w:szCs w:val="20"/>
      <w:lang w:val="en-AU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B12AE6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812CA6"/>
    <w:pPr>
      <w:ind w:left="720"/>
      <w:contextualSpacing/>
    </w:pPr>
  </w:style>
  <w:style w:type="character" w:customStyle="1" w:styleId="normaltextrun">
    <w:name w:val="normaltextrun"/>
    <w:basedOn w:val="DefaultParagraphFont"/>
    <w:uiPriority w:val="1"/>
    <w:rsid w:val="580DDA3B"/>
    <w:rPr>
      <w:rFonts w:ascii="Times New Roman" w:eastAsia="Batang" w:hAnsi="Times New Roman" w:cs="Times New Roman"/>
    </w:rPr>
  </w:style>
  <w:style w:type="character" w:customStyle="1" w:styleId="eop">
    <w:name w:val="eop"/>
    <w:basedOn w:val="DefaultParagraphFont"/>
    <w:uiPriority w:val="1"/>
    <w:rsid w:val="580DDA3B"/>
    <w:rPr>
      <w:rFonts w:ascii="Times New Roman" w:eastAsia="Batang" w:hAnsi="Times New Roman" w:cs="Times New Roman"/>
    </w:rPr>
  </w:style>
  <w:style w:type="paragraph" w:customStyle="1" w:styleId="paragraph">
    <w:name w:val="paragraph"/>
    <w:basedOn w:val="Normal"/>
    <w:uiPriority w:val="1"/>
    <w:rsid w:val="580DDA3B"/>
    <w:pPr>
      <w:spacing w:beforeAutospacing="1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microsoft.com/office/2011/relationships/people" Target="peop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D2CEA8A7BDDA4FBC2A214595BFB666" ma:contentTypeVersion="19" ma:contentTypeDescription="Create a new document." ma:contentTypeScope="" ma:versionID="faaa86e22eed42d91ab9a032ef78cc2d">
  <xsd:schema xmlns:xsd="http://www.w3.org/2001/XMLSchema" xmlns:xs="http://www.w3.org/2001/XMLSchema" xmlns:p="http://schemas.microsoft.com/office/2006/metadata/properties" xmlns:ns2="84733a00-f160-4d8a-a8ce-20d4fc8c8cbd" xmlns:ns3="00e30c9c-22c8-4e54-88f8-7f24e5a05ad7" targetNamespace="http://schemas.microsoft.com/office/2006/metadata/properties" ma:root="true" ma:fieldsID="a8816c3e8eaa1b36cb5f7c60554ca9b0" ns2:_="" ns3:_="">
    <xsd:import namespace="84733a00-f160-4d8a-a8ce-20d4fc8c8cbd"/>
    <xsd:import namespace="00e30c9c-22c8-4e54-88f8-7f24e5a05a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733a00-f160-4d8a-a8ce-20d4fc8c8c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4661dae-d6df-48fc-a54e-a577d2899e9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e30c9c-22c8-4e54-88f8-7f24e5a05ad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1a8a83f6-029d-4fff-be50-5a88e960ea95}" ma:internalName="TaxCatchAll" ma:showField="CatchAllData" ma:web="00e30c9c-22c8-4e54-88f8-7f24e5a05a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4733a00-f160-4d8a-a8ce-20d4fc8c8cbd">
      <Terms xmlns="http://schemas.microsoft.com/office/infopath/2007/PartnerControls"/>
    </lcf76f155ced4ddcb4097134ff3c332f>
    <TaxCatchAll xmlns="00e30c9c-22c8-4e54-88f8-7f24e5a05ad7" xsi:nil="true"/>
  </documentManagement>
</p:properties>
</file>

<file path=customXml/itemProps1.xml><?xml version="1.0" encoding="utf-8"?>
<ds:datastoreItem xmlns:ds="http://schemas.openxmlformats.org/officeDocument/2006/customXml" ds:itemID="{CDDF0438-75D1-44D5-A795-E2BB22E2B9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273C35-DA37-4CAA-AB8B-2A6FD1462C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733a00-f160-4d8a-a8ce-20d4fc8c8cbd"/>
    <ds:schemaRef ds:uri="00e30c9c-22c8-4e54-88f8-7f24e5a05a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1737C19-2932-46FA-9704-8A13C5B3DB5A}">
  <ds:schemaRefs>
    <ds:schemaRef ds:uri="http://schemas.microsoft.com/office/2006/metadata/properties"/>
    <ds:schemaRef ds:uri="http://schemas.microsoft.com/office/infopath/2007/PartnerControls"/>
    <ds:schemaRef ds:uri="84733a00-f160-4d8a-a8ce-20d4fc8c8cbd"/>
    <ds:schemaRef ds:uri="00e30c9c-22c8-4e54-88f8-7f24e5a05ad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424</Words>
  <Characters>2423</Characters>
  <Application>Microsoft Office Word</Application>
  <DocSecurity>0</DocSecurity>
  <Lines>20</Lines>
  <Paragraphs>5</Paragraphs>
  <ScaleCrop>false</ScaleCrop>
  <Company/>
  <LinksUpToDate>false</LinksUpToDate>
  <CharactersWithSpaces>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Best-Lane, Janis A</dc:creator>
  <cp:keywords/>
  <dc:description/>
  <cp:lastModifiedBy>Anjum, Aisha</cp:lastModifiedBy>
  <cp:revision>21</cp:revision>
  <dcterms:created xsi:type="dcterms:W3CDTF">2024-11-18T13:38:00Z</dcterms:created>
  <dcterms:modified xsi:type="dcterms:W3CDTF">2024-11-26T16:38:00Z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0x010100C5D2CEA8A7BDDA4FBC2A214595BFB666</vt:lpwstr>
  </property>
  <property fmtid="{D5CDD505-2E9C-101B-9397-08002B2CF9AE}" pid="3" name="MediaServiceImageTags">
    <vt:lpwstr/>
  </property>
</Properties>
</file>